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03AE3" w14:textId="08439095" w:rsidR="000331A6" w:rsidRPr="00925E0B" w:rsidRDefault="000331A6">
      <w:pPr>
        <w:rPr>
          <w:b/>
          <w:sz w:val="28"/>
          <w:szCs w:val="28"/>
        </w:rPr>
      </w:pPr>
      <w:r w:rsidRPr="00925E0B">
        <w:rPr>
          <w:b/>
          <w:sz w:val="28"/>
          <w:szCs w:val="28"/>
        </w:rPr>
        <w:t>PI Name:</w:t>
      </w:r>
      <w:r w:rsidR="00F95F27">
        <w:rPr>
          <w:b/>
          <w:sz w:val="28"/>
          <w:szCs w:val="28"/>
        </w:rPr>
        <w:t xml:space="preserve"> Tamara</w:t>
      </w:r>
      <w:r w:rsidR="00634B09">
        <w:rPr>
          <w:b/>
          <w:sz w:val="28"/>
          <w:szCs w:val="28"/>
        </w:rPr>
        <w:t xml:space="preserve"> M.</w:t>
      </w:r>
      <w:r w:rsidR="00F95F27">
        <w:rPr>
          <w:b/>
          <w:sz w:val="28"/>
          <w:szCs w:val="28"/>
        </w:rPr>
        <w:t xml:space="preserve"> Powers, Texas A&amp;M</w:t>
      </w:r>
      <w:r w:rsidR="00634B09">
        <w:rPr>
          <w:b/>
          <w:sz w:val="28"/>
          <w:szCs w:val="28"/>
        </w:rPr>
        <w:t xml:space="preserve"> University</w:t>
      </w:r>
    </w:p>
    <w:p w14:paraId="51315A05" w14:textId="2AD6C72E" w:rsidR="000331A6" w:rsidRPr="00C41EDD" w:rsidRDefault="00760C9B" w:rsidP="00F849B0">
      <w:pPr>
        <w:jc w:val="both"/>
      </w:pPr>
      <w:r>
        <w:rPr>
          <w:b/>
          <w:sz w:val="28"/>
        </w:rPr>
        <w:t>Science</w:t>
      </w:r>
      <w:r w:rsidR="000331A6" w:rsidRPr="000331A6">
        <w:rPr>
          <w:b/>
          <w:sz w:val="28"/>
        </w:rPr>
        <w:t xml:space="preserve"> Education Title</w:t>
      </w:r>
      <w:r w:rsidR="008501EB">
        <w:rPr>
          <w:b/>
          <w:sz w:val="28"/>
        </w:rPr>
        <w:t>:</w:t>
      </w:r>
      <w:r w:rsidR="000331A6">
        <w:t xml:space="preserve"> </w:t>
      </w:r>
      <w:r w:rsidR="00CE675B">
        <w:t>Application of Group Theory to IR S</w:t>
      </w:r>
      <w:r w:rsidR="00BC78FD">
        <w:t>pectroscopy</w:t>
      </w:r>
    </w:p>
    <w:p w14:paraId="6D574A61" w14:textId="3DD6F8D0" w:rsidR="000331A6" w:rsidRDefault="000331A6">
      <w:r w:rsidRPr="000331A6">
        <w:rPr>
          <w:b/>
          <w:sz w:val="28"/>
        </w:rPr>
        <w:t>Overview</w:t>
      </w:r>
      <w:r w:rsidR="008501EB">
        <w:rPr>
          <w:b/>
          <w:sz w:val="28"/>
        </w:rPr>
        <w:t>:</w:t>
      </w:r>
      <w:r w:rsidRPr="000331A6">
        <w:rPr>
          <w:b/>
          <w:sz w:val="28"/>
        </w:rPr>
        <w:t xml:space="preserve"> </w:t>
      </w:r>
    </w:p>
    <w:p w14:paraId="0D0BF90F" w14:textId="4E5E2A68" w:rsidR="00B40D23" w:rsidRDefault="00B40D23" w:rsidP="00B40D23">
      <w:pPr>
        <w:jc w:val="both"/>
      </w:pPr>
      <w:r>
        <w:t xml:space="preserve">Metal carbonyl complexes </w:t>
      </w:r>
      <w:r w:rsidR="00CB214F">
        <w:t>are</w:t>
      </w:r>
      <w:r>
        <w:t xml:space="preserve"> used </w:t>
      </w:r>
      <w:r w:rsidR="00B46896">
        <w:t xml:space="preserve">as </w:t>
      </w:r>
      <w:r w:rsidR="00634B09">
        <w:t xml:space="preserve">metal </w:t>
      </w:r>
      <w:r w:rsidR="00B46896">
        <w:t>precursors for</w:t>
      </w:r>
      <w:r w:rsidR="003A2A4B">
        <w:t xml:space="preserve"> the synthesis of</w:t>
      </w:r>
      <w:r>
        <w:t xml:space="preserve"> organometallic </w:t>
      </w:r>
      <w:r w:rsidR="00B46896">
        <w:t>complexes</w:t>
      </w:r>
      <w:r>
        <w:t xml:space="preserve"> as well as catalysts. </w:t>
      </w:r>
      <w:r w:rsidR="007B19B1">
        <w:t>Infrared (IR)</w:t>
      </w:r>
      <w:r w:rsidR="009F3FE2">
        <w:t xml:space="preserve"> spectroscopy </w:t>
      </w:r>
      <w:r w:rsidR="003A2A4B">
        <w:t>is</w:t>
      </w:r>
      <w:r w:rsidR="009F3FE2">
        <w:t xml:space="preserve"> one</w:t>
      </w:r>
      <w:r w:rsidR="00B46896">
        <w:t xml:space="preserve"> of the most utilized and i</w:t>
      </w:r>
      <w:r w:rsidR="009F3FE2">
        <w:t>nformative characterization methods of CO containi</w:t>
      </w:r>
      <w:r w:rsidR="00CB214F">
        <w:t xml:space="preserve">ng compounds. Group theory, or the </w:t>
      </w:r>
      <w:r w:rsidR="00E541C6">
        <w:t>use</w:t>
      </w:r>
      <w:r w:rsidR="00CB214F">
        <w:t xml:space="preserve"> of mathematics to describe the</w:t>
      </w:r>
      <w:r w:rsidR="009F3FE2">
        <w:t xml:space="preserve"> symmetry </w:t>
      </w:r>
      <w:r w:rsidR="00CB214F">
        <w:t>of</w:t>
      </w:r>
      <w:r w:rsidR="009F3FE2">
        <w:t xml:space="preserve"> a molecule, provides a method to predict the number of </w:t>
      </w:r>
      <w:r w:rsidR="007B19B1">
        <w:t>IR</w:t>
      </w:r>
      <w:r w:rsidR="00E541C6">
        <w:t xml:space="preserve"> active C</w:t>
      </w:r>
      <w:r w:rsidR="007309A5">
        <w:t>–</w:t>
      </w:r>
      <w:r w:rsidR="00E541C6">
        <w:t>O vibration</w:t>
      </w:r>
      <w:r w:rsidR="00383250">
        <w:t>al</w:t>
      </w:r>
      <w:r w:rsidR="00E541C6">
        <w:t xml:space="preserve"> modes</w:t>
      </w:r>
      <w:r w:rsidR="00634B09">
        <w:t xml:space="preserve"> within a molecule</w:t>
      </w:r>
      <w:r w:rsidR="009F3FE2">
        <w:t xml:space="preserve">. Experimentally observing the number of </w:t>
      </w:r>
      <w:r w:rsidR="007309A5">
        <w:t>C–O</w:t>
      </w:r>
      <w:r w:rsidR="009F3FE2">
        <w:t xml:space="preserve"> stretches in the IR is </w:t>
      </w:r>
      <w:r w:rsidR="003A2A4B">
        <w:t xml:space="preserve">a direct method to establish </w:t>
      </w:r>
      <w:r w:rsidR="009F3FE2">
        <w:t>the geometry and structure of the metal carbonyl complex.</w:t>
      </w:r>
    </w:p>
    <w:p w14:paraId="3C262672" w14:textId="14B11443" w:rsidR="009F3FE2" w:rsidRPr="009F3FE2" w:rsidRDefault="009F3FE2" w:rsidP="00B40D23">
      <w:pPr>
        <w:jc w:val="both"/>
      </w:pPr>
      <w:r>
        <w:t xml:space="preserve">In this video, we will synthesize the molybdenum carbonyl complex </w:t>
      </w:r>
      <w:proofErr w:type="gramStart"/>
      <w:r>
        <w:t>Mo(</w:t>
      </w:r>
      <w:proofErr w:type="gramEnd"/>
      <w:r>
        <w:t>CO)</w:t>
      </w:r>
      <w:r>
        <w:rPr>
          <w:vertAlign w:val="subscript"/>
        </w:rPr>
        <w:t>4</w:t>
      </w:r>
      <w:r>
        <w:t>[P(</w:t>
      </w:r>
      <w:proofErr w:type="spellStart"/>
      <w:r>
        <w:t>OPh</w:t>
      </w:r>
      <w:proofErr w:type="spellEnd"/>
      <w:r>
        <w:t>)</w:t>
      </w:r>
      <w:r>
        <w:rPr>
          <w:vertAlign w:val="subscript"/>
        </w:rPr>
        <w:t>3</w:t>
      </w:r>
      <w:r>
        <w:t>]</w:t>
      </w:r>
      <w:r>
        <w:rPr>
          <w:vertAlign w:val="subscript"/>
        </w:rPr>
        <w:t>2</w:t>
      </w:r>
      <w:r>
        <w:t xml:space="preserve">, which can exist in the </w:t>
      </w:r>
      <w:proofErr w:type="spellStart"/>
      <w:r w:rsidRPr="003D35C1">
        <w:rPr>
          <w:i/>
        </w:rPr>
        <w:t>cis</w:t>
      </w:r>
      <w:proofErr w:type="spellEnd"/>
      <w:r w:rsidRPr="003D35C1">
        <w:rPr>
          <w:i/>
        </w:rPr>
        <w:t>-</w:t>
      </w:r>
      <w:r>
        <w:t xml:space="preserve"> and </w:t>
      </w:r>
      <w:r w:rsidRPr="003D35C1">
        <w:rPr>
          <w:i/>
        </w:rPr>
        <w:t>trans-</w:t>
      </w:r>
      <w:r>
        <w:t>forms</w:t>
      </w:r>
      <w:r w:rsidR="002A53A1">
        <w:t xml:space="preserve"> (</w:t>
      </w:r>
      <w:r w:rsidR="002A53A1" w:rsidRPr="002A53A1">
        <w:rPr>
          <w:b/>
        </w:rPr>
        <w:t>Figure 1</w:t>
      </w:r>
      <w:r w:rsidR="002A53A1">
        <w:t>)</w:t>
      </w:r>
      <w:r>
        <w:t>. We will use</w:t>
      </w:r>
      <w:r w:rsidR="00CB214F">
        <w:t xml:space="preserve"> group theory and</w:t>
      </w:r>
      <w:r w:rsidR="00375A44">
        <w:t xml:space="preserve"> IR</w:t>
      </w:r>
      <w:r w:rsidR="00CB214F">
        <w:t xml:space="preserve"> spectroscopy</w:t>
      </w:r>
      <w:r>
        <w:t xml:space="preserve"> to </w:t>
      </w:r>
      <w:r w:rsidR="002A53A1">
        <w:t>determine which isomer is isolated.</w:t>
      </w:r>
      <w:r>
        <w:t xml:space="preserve">  </w:t>
      </w:r>
    </w:p>
    <w:p w14:paraId="08A83A6D" w14:textId="169FD564" w:rsidR="00182CC8" w:rsidRDefault="00B84DE8" w:rsidP="008501EB">
      <w:r>
        <w:rPr>
          <w:b/>
          <w:sz w:val="28"/>
          <w:szCs w:val="28"/>
        </w:rPr>
        <w:t>Principles</w:t>
      </w:r>
      <w:r w:rsidR="008501EB">
        <w:rPr>
          <w:b/>
          <w:sz w:val="28"/>
          <w:szCs w:val="28"/>
        </w:rPr>
        <w:t>:</w:t>
      </w:r>
      <w:r>
        <w:rPr>
          <w:b/>
          <w:sz w:val="28"/>
          <w:szCs w:val="28"/>
        </w:rPr>
        <w:t xml:space="preserve"> </w:t>
      </w:r>
    </w:p>
    <w:p w14:paraId="2E7753F7" w14:textId="5CC5AD9A" w:rsidR="008944F2" w:rsidRDefault="008944F2" w:rsidP="00B40D23">
      <w:pPr>
        <w:jc w:val="both"/>
        <w:rPr>
          <w:i/>
        </w:rPr>
      </w:pPr>
      <w:r w:rsidRPr="008944F2">
        <w:rPr>
          <w:i/>
        </w:rPr>
        <w:t>Selection Rules</w:t>
      </w:r>
    </w:p>
    <w:p w14:paraId="21E1AF8B" w14:textId="76232DE4" w:rsidR="00CA76BD" w:rsidRDefault="00726547" w:rsidP="00B40D23">
      <w:pPr>
        <w:jc w:val="both"/>
      </w:pPr>
      <w:r>
        <w:t>Selection rules dictate the number of electronic transitions, from one qu</w:t>
      </w:r>
      <w:r w:rsidR="001326C5">
        <w:t xml:space="preserve">antum state to another, that </w:t>
      </w:r>
      <w:proofErr w:type="gramStart"/>
      <w:r w:rsidR="00451D24">
        <w:t>are</w:t>
      </w:r>
      <w:proofErr w:type="gramEnd"/>
      <w:r w:rsidR="00451D24">
        <w:t xml:space="preserve"> </w:t>
      </w:r>
      <w:r>
        <w:t xml:space="preserve">possible for a given molecule. IR spectroscopy </w:t>
      </w:r>
      <w:r w:rsidR="00451D24">
        <w:t>probes</w:t>
      </w:r>
      <w:r>
        <w:t xml:space="preserve"> vibrational transitions from the molecule’s ground state, </w:t>
      </w:r>
      <w:r>
        <w:rPr>
          <w:i/>
        </w:rPr>
        <w:t>v</w:t>
      </w:r>
      <w:r>
        <w:t xml:space="preserve"> = 0, to the first excited state, </w:t>
      </w:r>
      <w:r>
        <w:rPr>
          <w:i/>
        </w:rPr>
        <w:t>v</w:t>
      </w:r>
      <w:r>
        <w:t xml:space="preserve"> = 1. The number of degrees of vibration</w:t>
      </w:r>
      <w:r w:rsidR="00907C7C">
        <w:t>al</w:t>
      </w:r>
      <w:r>
        <w:t xml:space="preserve"> freedom</w:t>
      </w:r>
      <w:r w:rsidR="00021697">
        <w:t xml:space="preserve"> (normal modes of vibration)</w:t>
      </w:r>
      <w:r>
        <w:t xml:space="preserve"> for linear and non-linear molecules can be calculated using equations 1 and 2, respectively.</w:t>
      </w:r>
    </w:p>
    <w:p w14:paraId="1C2D5C4B" w14:textId="7CD835BB" w:rsidR="00726547" w:rsidRDefault="00726547" w:rsidP="00726547">
      <w:pPr>
        <w:ind w:left="720" w:firstLine="720"/>
        <w:jc w:val="both"/>
      </w:pPr>
      <w:r>
        <w:t>3</w:t>
      </w:r>
      <w:r>
        <w:rPr>
          <w:i/>
        </w:rPr>
        <w:t>N</w:t>
      </w:r>
      <w:r>
        <w:t xml:space="preserve"> – 5 </w:t>
      </w:r>
      <w:r>
        <w:tab/>
      </w:r>
      <w:r>
        <w:tab/>
      </w:r>
      <w:r>
        <w:tab/>
      </w:r>
      <w:r>
        <w:tab/>
      </w:r>
      <w:r>
        <w:tab/>
      </w:r>
      <w:r>
        <w:tab/>
      </w:r>
      <w:r>
        <w:tab/>
      </w:r>
      <w:r>
        <w:tab/>
        <w:t>(1)</w:t>
      </w:r>
    </w:p>
    <w:p w14:paraId="3BC3CBB4" w14:textId="0D9246D7" w:rsidR="00726547" w:rsidRDefault="00726547" w:rsidP="00726547">
      <w:pPr>
        <w:ind w:left="720" w:firstLine="720"/>
        <w:jc w:val="both"/>
      </w:pPr>
      <w:r>
        <w:t>3</w:t>
      </w:r>
      <w:r>
        <w:rPr>
          <w:i/>
        </w:rPr>
        <w:t>N</w:t>
      </w:r>
      <w:r>
        <w:t xml:space="preserve"> – 6 </w:t>
      </w:r>
      <w:r>
        <w:tab/>
      </w:r>
      <w:r>
        <w:tab/>
      </w:r>
      <w:r>
        <w:tab/>
      </w:r>
      <w:r>
        <w:tab/>
      </w:r>
      <w:r>
        <w:tab/>
      </w:r>
      <w:r>
        <w:tab/>
      </w:r>
      <w:r>
        <w:tab/>
      </w:r>
      <w:r>
        <w:tab/>
        <w:t>(2)</w:t>
      </w:r>
    </w:p>
    <w:p w14:paraId="7BD75026" w14:textId="44DBDEE9" w:rsidR="008A3607" w:rsidRDefault="008A3607" w:rsidP="00726547">
      <w:pPr>
        <w:ind w:left="720" w:firstLine="720"/>
        <w:jc w:val="both"/>
      </w:pPr>
      <w:proofErr w:type="gramStart"/>
      <w:r>
        <w:t>where</w:t>
      </w:r>
      <w:proofErr w:type="gramEnd"/>
      <w:r>
        <w:t xml:space="preserve"> </w:t>
      </w:r>
      <w:r w:rsidRPr="008A3607">
        <w:rPr>
          <w:i/>
        </w:rPr>
        <w:t>N</w:t>
      </w:r>
      <w:r>
        <w:t xml:space="preserve"> = the number of atoms in the molecule</w:t>
      </w:r>
    </w:p>
    <w:p w14:paraId="55C946E2" w14:textId="49DCC7E5" w:rsidR="00021697" w:rsidRPr="008A3607" w:rsidRDefault="005E2153" w:rsidP="00021697">
      <w:pPr>
        <w:jc w:val="both"/>
      </w:pPr>
      <w:r>
        <w:t>For a normal mode of vibration to be IR active, the molecule’s dipole must change. Therefore, any</w:t>
      </w:r>
      <w:r w:rsidR="00021697">
        <w:t xml:space="preserve"> normal modes of vibration </w:t>
      </w:r>
      <w:r>
        <w:t xml:space="preserve">where a change in dipole does not occur are </w:t>
      </w:r>
      <w:r w:rsidR="00021697">
        <w:t xml:space="preserve">IR </w:t>
      </w:r>
      <w:r>
        <w:t>in</w:t>
      </w:r>
      <w:r w:rsidR="00021697">
        <w:t>active. The number of active IR modes can be determined using group theory.</w:t>
      </w:r>
    </w:p>
    <w:p w14:paraId="26A1C463" w14:textId="26F7E2D5" w:rsidR="008944F2" w:rsidRPr="008944F2" w:rsidRDefault="008944F2" w:rsidP="00B40D23">
      <w:pPr>
        <w:jc w:val="both"/>
        <w:rPr>
          <w:i/>
        </w:rPr>
      </w:pPr>
      <w:r w:rsidRPr="008944F2">
        <w:rPr>
          <w:i/>
        </w:rPr>
        <w:t>Group Theory</w:t>
      </w:r>
    </w:p>
    <w:p w14:paraId="05AB8AEB" w14:textId="35ED7B0D" w:rsidR="00B40D23" w:rsidRDefault="00CB214F" w:rsidP="00B40D23">
      <w:pPr>
        <w:jc w:val="both"/>
      </w:pPr>
      <w:r>
        <w:t>Chemists use group theory to understand the relationship between the symmetry and physical properties of a molecule.</w:t>
      </w:r>
      <w:r w:rsidR="003D35C1">
        <w:t xml:space="preserve"> While the scope of group theory is too </w:t>
      </w:r>
      <w:r w:rsidR="00451D24">
        <w:t xml:space="preserve">broad </w:t>
      </w:r>
      <w:r w:rsidR="003D35C1">
        <w:t xml:space="preserve">to rigorously cover in this video, </w:t>
      </w:r>
      <w:r w:rsidR="00251CCF">
        <w:t xml:space="preserve">we will provide the necessary tools needed to apply group theory </w:t>
      </w:r>
      <w:r w:rsidR="003D35C1">
        <w:t xml:space="preserve">to simple coordination complexes and show how it can be used to predict </w:t>
      </w:r>
      <w:r w:rsidR="008944F2">
        <w:t>the number of I</w:t>
      </w:r>
      <w:r w:rsidR="007B19B1">
        <w:t>R</w:t>
      </w:r>
      <w:r w:rsidR="008944F2">
        <w:t xml:space="preserve"> active </w:t>
      </w:r>
      <w:r w:rsidR="003D35C1">
        <w:t xml:space="preserve">vibrational modes. To demonstrate, we will walk through </w:t>
      </w:r>
      <w:r w:rsidR="00E344CA">
        <w:t xml:space="preserve">the </w:t>
      </w:r>
      <w:r w:rsidR="003D35C1">
        <w:t xml:space="preserve">application of group theory to the molecule </w:t>
      </w:r>
      <w:proofErr w:type="spellStart"/>
      <w:r w:rsidR="003D35C1" w:rsidRPr="003D35C1">
        <w:rPr>
          <w:i/>
        </w:rPr>
        <w:t>cis</w:t>
      </w:r>
      <w:proofErr w:type="spellEnd"/>
      <w:r w:rsidR="003D35C1" w:rsidRPr="003D35C1">
        <w:rPr>
          <w:i/>
        </w:rPr>
        <w:t>-</w:t>
      </w:r>
      <w:proofErr w:type="gramStart"/>
      <w:r w:rsidR="003D35C1">
        <w:t>Mo(</w:t>
      </w:r>
      <w:proofErr w:type="gramEnd"/>
      <w:r w:rsidR="003D35C1">
        <w:t>CO)</w:t>
      </w:r>
      <w:r w:rsidR="003D35C1">
        <w:rPr>
          <w:vertAlign w:val="subscript"/>
        </w:rPr>
        <w:t>4</w:t>
      </w:r>
      <w:r w:rsidR="003D35C1">
        <w:t>[P(</w:t>
      </w:r>
      <w:proofErr w:type="spellStart"/>
      <w:r w:rsidR="003D35C1">
        <w:t>OPh</w:t>
      </w:r>
      <w:proofErr w:type="spellEnd"/>
      <w:r w:rsidR="003D35C1">
        <w:t>)</w:t>
      </w:r>
      <w:r w:rsidR="003D35C1">
        <w:rPr>
          <w:vertAlign w:val="subscript"/>
        </w:rPr>
        <w:t>3</w:t>
      </w:r>
      <w:r w:rsidR="003D35C1">
        <w:t>]</w:t>
      </w:r>
      <w:r w:rsidR="003D35C1">
        <w:rPr>
          <w:vertAlign w:val="subscript"/>
        </w:rPr>
        <w:t>2</w:t>
      </w:r>
      <w:r w:rsidR="003D35C1">
        <w:t>.</w:t>
      </w:r>
    </w:p>
    <w:p w14:paraId="019E8FAE" w14:textId="5BA747B1" w:rsidR="007D24CA" w:rsidRPr="00A4321A" w:rsidRDefault="003D35C1" w:rsidP="00B40D23">
      <w:pPr>
        <w:jc w:val="both"/>
      </w:pPr>
      <w:r>
        <w:t>First, we need to determine the point group of the molecule. Point group</w:t>
      </w:r>
      <w:r w:rsidR="00A4321A">
        <w:t xml:space="preserve">s are </w:t>
      </w:r>
      <w:r>
        <w:t xml:space="preserve">used to describe the symmetry elements present in a given molecule. To determine the point group </w:t>
      </w:r>
      <w:r>
        <w:lastRenderedPageBreak/>
        <w:t xml:space="preserve">of </w:t>
      </w:r>
      <w:proofErr w:type="spellStart"/>
      <w:r w:rsidRPr="003D35C1">
        <w:rPr>
          <w:i/>
        </w:rPr>
        <w:t>cis</w:t>
      </w:r>
      <w:proofErr w:type="spellEnd"/>
      <w:r w:rsidRPr="003D35C1">
        <w:rPr>
          <w:i/>
        </w:rPr>
        <w:t>-</w:t>
      </w:r>
      <w:proofErr w:type="gramStart"/>
      <w:r>
        <w:t>Mo(</w:t>
      </w:r>
      <w:proofErr w:type="gramEnd"/>
      <w:r>
        <w:t>CO)</w:t>
      </w:r>
      <w:r>
        <w:rPr>
          <w:vertAlign w:val="subscript"/>
        </w:rPr>
        <w:t>4</w:t>
      </w:r>
      <w:r>
        <w:t>[P(</w:t>
      </w:r>
      <w:proofErr w:type="spellStart"/>
      <w:r>
        <w:t>OPh</w:t>
      </w:r>
      <w:proofErr w:type="spellEnd"/>
      <w:r>
        <w:t>)</w:t>
      </w:r>
      <w:r>
        <w:rPr>
          <w:vertAlign w:val="subscript"/>
        </w:rPr>
        <w:t>3</w:t>
      </w:r>
      <w:r>
        <w:t>]</w:t>
      </w:r>
      <w:r>
        <w:rPr>
          <w:vertAlign w:val="subscript"/>
        </w:rPr>
        <w:t>2</w:t>
      </w:r>
      <w:r>
        <w:t>, we can use a flow chart called a symmetry tree, which asks a series of questions about the symmetry</w:t>
      </w:r>
      <w:r w:rsidR="008944F2">
        <w:t xml:space="preserve"> elements present in </w:t>
      </w:r>
      <w:r>
        <w:t>the molecule (</w:t>
      </w:r>
      <w:r w:rsidRPr="003D35C1">
        <w:rPr>
          <w:b/>
        </w:rPr>
        <w:t>Figure 2</w:t>
      </w:r>
      <w:r>
        <w:t>). Table 1 summarizes all of the symmetry elements</w:t>
      </w:r>
      <w:r w:rsidR="008944F2">
        <w:t xml:space="preserve"> </w:t>
      </w:r>
      <w:r w:rsidR="00B67DA1">
        <w:t>included in the symmetry tree</w:t>
      </w:r>
      <w:r w:rsidR="008944F2">
        <w:t>.</w:t>
      </w:r>
      <w:r w:rsidR="00A4321A">
        <w:t xml:space="preserve"> Using the symmetry tree</w:t>
      </w:r>
      <w:r w:rsidR="00350D45">
        <w:t xml:space="preserve">, and assuming that the ligands </w:t>
      </w:r>
      <w:proofErr w:type="gramStart"/>
      <w:r w:rsidR="00350D45">
        <w:t>P(</w:t>
      </w:r>
      <w:proofErr w:type="spellStart"/>
      <w:proofErr w:type="gramEnd"/>
      <w:r w:rsidR="00350D45">
        <w:t>OPh</w:t>
      </w:r>
      <w:proofErr w:type="spellEnd"/>
      <w:r w:rsidR="00350D45">
        <w:t>)</w:t>
      </w:r>
      <w:r w:rsidR="00350D45">
        <w:rPr>
          <w:vertAlign w:val="subscript"/>
        </w:rPr>
        <w:t>3</w:t>
      </w:r>
      <w:r w:rsidR="00350D45">
        <w:t xml:space="preserve"> are point ligands (ignoring the symmetry of those ligands),</w:t>
      </w:r>
      <w:r w:rsidR="00A4321A">
        <w:t xml:space="preserve"> we find that </w:t>
      </w:r>
      <w:proofErr w:type="spellStart"/>
      <w:r w:rsidR="00A4321A" w:rsidRPr="003D35C1">
        <w:rPr>
          <w:i/>
        </w:rPr>
        <w:t>cis</w:t>
      </w:r>
      <w:proofErr w:type="spellEnd"/>
      <w:r w:rsidR="00A4321A" w:rsidRPr="003D35C1">
        <w:rPr>
          <w:i/>
        </w:rPr>
        <w:t>-</w:t>
      </w:r>
      <w:r w:rsidR="00A4321A">
        <w:t>Mo(CO)</w:t>
      </w:r>
      <w:r w:rsidR="00A4321A">
        <w:rPr>
          <w:vertAlign w:val="subscript"/>
        </w:rPr>
        <w:t>4</w:t>
      </w:r>
      <w:r w:rsidR="00A4321A">
        <w:t>[P(</w:t>
      </w:r>
      <w:proofErr w:type="spellStart"/>
      <w:r w:rsidR="00A4321A">
        <w:t>OPh</w:t>
      </w:r>
      <w:proofErr w:type="spellEnd"/>
      <w:r w:rsidR="00A4321A">
        <w:t>)</w:t>
      </w:r>
      <w:r w:rsidR="00A4321A">
        <w:rPr>
          <w:vertAlign w:val="subscript"/>
        </w:rPr>
        <w:t>3</w:t>
      </w:r>
      <w:r w:rsidR="00A4321A">
        <w:t>]</w:t>
      </w:r>
      <w:r w:rsidR="00A4321A">
        <w:rPr>
          <w:vertAlign w:val="subscript"/>
        </w:rPr>
        <w:t>2</w:t>
      </w:r>
      <w:r w:rsidR="00A4321A">
        <w:t xml:space="preserve"> is in the point group </w:t>
      </w:r>
      <w:r w:rsidR="00A4321A">
        <w:rPr>
          <w:i/>
        </w:rPr>
        <w:t>C</w:t>
      </w:r>
      <w:r w:rsidR="00A4321A">
        <w:softHyphen/>
      </w:r>
      <w:r w:rsidR="00A4321A">
        <w:rPr>
          <w:vertAlign w:val="subscript"/>
        </w:rPr>
        <w:t>2v</w:t>
      </w:r>
      <w:r w:rsidR="00A4321A">
        <w:t>.</w:t>
      </w:r>
    </w:p>
    <w:tbl>
      <w:tblPr>
        <w:tblStyle w:val="TableGrid"/>
        <w:tblW w:w="0" w:type="auto"/>
        <w:tblLook w:val="04A0" w:firstRow="1" w:lastRow="0" w:firstColumn="1" w:lastColumn="0" w:noHBand="0" w:noVBand="1"/>
      </w:tblPr>
      <w:tblGrid>
        <w:gridCol w:w="2466"/>
        <w:gridCol w:w="1813"/>
        <w:gridCol w:w="5297"/>
      </w:tblGrid>
      <w:tr w:rsidR="008944F2" w14:paraId="09329EF8" w14:textId="77777777" w:rsidTr="00DD1B5E">
        <w:tc>
          <w:tcPr>
            <w:tcW w:w="9468" w:type="dxa"/>
            <w:gridSpan w:val="3"/>
          </w:tcPr>
          <w:p w14:paraId="0319A098" w14:textId="0881B29D" w:rsidR="008944F2" w:rsidRDefault="008944F2" w:rsidP="00B40D23">
            <w:pPr>
              <w:jc w:val="both"/>
            </w:pPr>
            <w:r w:rsidRPr="008944F2">
              <w:rPr>
                <w:b/>
              </w:rPr>
              <w:t xml:space="preserve">Table 1. </w:t>
            </w:r>
            <w:r>
              <w:t>Symmetry elements used in point group determination</w:t>
            </w:r>
          </w:p>
        </w:tc>
      </w:tr>
      <w:tr w:rsidR="008944F2" w14:paraId="580B4725" w14:textId="77777777" w:rsidTr="00991F3D">
        <w:tc>
          <w:tcPr>
            <w:tcW w:w="2705" w:type="dxa"/>
          </w:tcPr>
          <w:p w14:paraId="089C272C" w14:textId="72ADF79D" w:rsidR="008944F2" w:rsidRPr="008944F2" w:rsidRDefault="008944F2" w:rsidP="00C1105E">
            <w:pPr>
              <w:jc w:val="center"/>
              <w:rPr>
                <w:b/>
              </w:rPr>
            </w:pPr>
            <w:r w:rsidRPr="008944F2">
              <w:rPr>
                <w:b/>
              </w:rPr>
              <w:t>Symmetry element</w:t>
            </w:r>
          </w:p>
        </w:tc>
        <w:tc>
          <w:tcPr>
            <w:tcW w:w="1993" w:type="dxa"/>
          </w:tcPr>
          <w:p w14:paraId="69976FDD" w14:textId="599983A1" w:rsidR="008944F2" w:rsidRPr="008944F2" w:rsidRDefault="008944F2" w:rsidP="00C1105E">
            <w:pPr>
              <w:jc w:val="center"/>
              <w:rPr>
                <w:b/>
              </w:rPr>
            </w:pPr>
            <w:r w:rsidRPr="008944F2">
              <w:rPr>
                <w:b/>
              </w:rPr>
              <w:t>Symbol used</w:t>
            </w:r>
          </w:p>
        </w:tc>
        <w:tc>
          <w:tcPr>
            <w:tcW w:w="4770" w:type="dxa"/>
          </w:tcPr>
          <w:p w14:paraId="71AB69EB" w14:textId="1523D154" w:rsidR="008944F2" w:rsidRPr="008944F2" w:rsidRDefault="008944F2" w:rsidP="00C1105E">
            <w:pPr>
              <w:jc w:val="center"/>
              <w:rPr>
                <w:b/>
              </w:rPr>
            </w:pPr>
            <w:r w:rsidRPr="008944F2">
              <w:rPr>
                <w:b/>
              </w:rPr>
              <w:t>Example</w:t>
            </w:r>
            <w:r w:rsidR="00F931BA">
              <w:rPr>
                <w:b/>
              </w:rPr>
              <w:t>*</w:t>
            </w:r>
          </w:p>
        </w:tc>
      </w:tr>
      <w:tr w:rsidR="009121EF" w14:paraId="642DC4BE" w14:textId="77777777" w:rsidTr="00B46896">
        <w:tc>
          <w:tcPr>
            <w:tcW w:w="2705" w:type="dxa"/>
            <w:vAlign w:val="center"/>
          </w:tcPr>
          <w:p w14:paraId="5189C247" w14:textId="4AE1AC54" w:rsidR="009121EF" w:rsidRDefault="009121EF" w:rsidP="00B46896">
            <w:r>
              <w:t>Identity</w:t>
            </w:r>
          </w:p>
        </w:tc>
        <w:tc>
          <w:tcPr>
            <w:tcW w:w="1993" w:type="dxa"/>
            <w:vAlign w:val="center"/>
          </w:tcPr>
          <w:p w14:paraId="2CEF0173" w14:textId="4E9CDD4B" w:rsidR="009121EF" w:rsidRPr="00881C42" w:rsidRDefault="009121EF" w:rsidP="00C1105E">
            <w:pPr>
              <w:jc w:val="center"/>
              <w:rPr>
                <w:i/>
              </w:rPr>
            </w:pPr>
            <w:r w:rsidRPr="00881C42">
              <w:rPr>
                <w:i/>
              </w:rPr>
              <w:t>E</w:t>
            </w:r>
          </w:p>
        </w:tc>
        <w:tc>
          <w:tcPr>
            <w:tcW w:w="4770" w:type="dxa"/>
          </w:tcPr>
          <w:p w14:paraId="68176294" w14:textId="255DBC1C" w:rsidR="009121EF" w:rsidRDefault="00F05BA8" w:rsidP="00B40D23">
            <w:pPr>
              <w:jc w:val="both"/>
              <w:rPr>
                <w:i/>
                <w:noProof/>
              </w:rPr>
            </w:pPr>
            <w:r w:rsidRPr="007E357D">
              <w:rPr>
                <w:i/>
                <w:noProof/>
              </w:rPr>
              <w:drawing>
                <wp:inline distT="0" distB="0" distL="0" distR="0" wp14:anchorId="65E680D5" wp14:editId="46208020">
                  <wp:extent cx="3226435" cy="1171996"/>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6435" cy="1171996"/>
                          </a:xfrm>
                          <a:prstGeom prst="rect">
                            <a:avLst/>
                          </a:prstGeom>
                          <a:noFill/>
                          <a:ln>
                            <a:noFill/>
                          </a:ln>
                        </pic:spPr>
                      </pic:pic>
                    </a:graphicData>
                  </a:graphic>
                </wp:inline>
              </w:drawing>
            </w:r>
          </w:p>
        </w:tc>
      </w:tr>
      <w:tr w:rsidR="008944F2" w14:paraId="3930604A" w14:textId="77777777" w:rsidTr="00B46896">
        <w:tc>
          <w:tcPr>
            <w:tcW w:w="2705" w:type="dxa"/>
            <w:vAlign w:val="center"/>
          </w:tcPr>
          <w:p w14:paraId="0EF0A409" w14:textId="77777777" w:rsidR="00082581" w:rsidRDefault="008944F2" w:rsidP="00B46896">
            <w:r>
              <w:t>Rotation axis</w:t>
            </w:r>
            <w:r w:rsidR="00082581">
              <w:t xml:space="preserve"> </w:t>
            </w:r>
          </w:p>
          <w:p w14:paraId="3CDC74AF" w14:textId="16863885" w:rsidR="008944F2" w:rsidRPr="007D24CA" w:rsidRDefault="00082581" w:rsidP="00B46896">
            <w:pPr>
              <w:rPr>
                <w:sz w:val="20"/>
                <w:szCs w:val="20"/>
              </w:rPr>
            </w:pPr>
            <w:r w:rsidRPr="007D24CA">
              <w:rPr>
                <w:sz w:val="20"/>
                <w:szCs w:val="20"/>
              </w:rPr>
              <w:t>(</w:t>
            </w:r>
            <w:proofErr w:type="gramStart"/>
            <w:r w:rsidRPr="007D24CA">
              <w:rPr>
                <w:sz w:val="20"/>
                <w:szCs w:val="20"/>
              </w:rPr>
              <w:t>rotation</w:t>
            </w:r>
            <w:proofErr w:type="gramEnd"/>
            <w:r w:rsidRPr="007D24CA">
              <w:rPr>
                <w:sz w:val="20"/>
                <w:szCs w:val="20"/>
              </w:rPr>
              <w:t xml:space="preserve"> by </w:t>
            </w:r>
            <m:oMath>
              <m:f>
                <m:fPr>
                  <m:ctrlPr>
                    <w:rPr>
                      <w:rFonts w:ascii="Cambria Math" w:hAnsi="Cambria Math"/>
                      <w:i/>
                      <w:sz w:val="20"/>
                      <w:szCs w:val="20"/>
                    </w:rPr>
                  </m:ctrlPr>
                </m:fPr>
                <m:num>
                  <m:r>
                    <w:rPr>
                      <w:rFonts w:ascii="Cambria Math" w:hAnsi="Cambria Math"/>
                      <w:sz w:val="20"/>
                      <w:szCs w:val="20"/>
                    </w:rPr>
                    <m:t>360∘</m:t>
                  </m:r>
                </m:num>
                <m:den>
                  <m:r>
                    <w:rPr>
                      <w:rFonts w:ascii="Cambria Math" w:hAnsi="Cambria Math"/>
                      <w:sz w:val="20"/>
                      <w:szCs w:val="20"/>
                    </w:rPr>
                    <m:t>n</m:t>
                  </m:r>
                </m:den>
              </m:f>
            </m:oMath>
            <w:r w:rsidRPr="007D24CA">
              <w:rPr>
                <w:rFonts w:eastAsiaTheme="minorEastAsia"/>
                <w:sz w:val="20"/>
                <w:szCs w:val="20"/>
              </w:rPr>
              <w:t>)</w:t>
            </w:r>
          </w:p>
        </w:tc>
        <w:tc>
          <w:tcPr>
            <w:tcW w:w="1993" w:type="dxa"/>
            <w:vAlign w:val="center"/>
          </w:tcPr>
          <w:p w14:paraId="70753C22" w14:textId="30498143" w:rsidR="008944F2" w:rsidRPr="008944F2" w:rsidRDefault="008944F2" w:rsidP="00C1105E">
            <w:pPr>
              <w:jc w:val="center"/>
            </w:pPr>
            <w:proofErr w:type="spellStart"/>
            <w:r>
              <w:rPr>
                <w:i/>
              </w:rPr>
              <w:t>C</w:t>
            </w:r>
            <w:r>
              <w:rPr>
                <w:vertAlign w:val="subscript"/>
              </w:rPr>
              <w:t>n</w:t>
            </w:r>
            <w:proofErr w:type="spellEnd"/>
          </w:p>
        </w:tc>
        <w:tc>
          <w:tcPr>
            <w:tcW w:w="4770" w:type="dxa"/>
          </w:tcPr>
          <w:p w14:paraId="5C90C708" w14:textId="391FA0B3" w:rsidR="00AA4D44" w:rsidRPr="00AA4D44" w:rsidRDefault="009A3C79" w:rsidP="00B40D23">
            <w:pPr>
              <w:jc w:val="both"/>
              <w:rPr>
                <w:i/>
              </w:rPr>
            </w:pPr>
            <w:r>
              <w:rPr>
                <w:i/>
                <w:noProof/>
              </w:rPr>
              <w:drawing>
                <wp:inline distT="0" distB="0" distL="0" distR="0" wp14:anchorId="102B482C" wp14:editId="34453278">
                  <wp:extent cx="3168650" cy="1149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650" cy="1149350"/>
                          </a:xfrm>
                          <a:prstGeom prst="rect">
                            <a:avLst/>
                          </a:prstGeom>
                          <a:noFill/>
                          <a:ln>
                            <a:noFill/>
                          </a:ln>
                        </pic:spPr>
                      </pic:pic>
                    </a:graphicData>
                  </a:graphic>
                </wp:inline>
              </w:drawing>
            </w:r>
          </w:p>
        </w:tc>
      </w:tr>
      <w:tr w:rsidR="008944F2" w14:paraId="0F727844" w14:textId="77777777" w:rsidTr="00B46896">
        <w:tc>
          <w:tcPr>
            <w:tcW w:w="2705" w:type="dxa"/>
            <w:vAlign w:val="center"/>
          </w:tcPr>
          <w:p w14:paraId="36E0C9D5" w14:textId="77777777" w:rsidR="008944F2" w:rsidRDefault="005A6119" w:rsidP="00B46896">
            <w:r>
              <w:t>Horizontal mirror p</w:t>
            </w:r>
            <w:r w:rsidR="008944F2">
              <w:t>lane</w:t>
            </w:r>
          </w:p>
          <w:p w14:paraId="1CD32A98" w14:textId="29EEFB75" w:rsidR="006A6A03" w:rsidRPr="006A6A03" w:rsidRDefault="006A6A03" w:rsidP="00B46896">
            <w:pPr>
              <w:rPr>
                <w:sz w:val="20"/>
                <w:szCs w:val="20"/>
              </w:rPr>
            </w:pPr>
            <w:r w:rsidRPr="006A6A03">
              <w:rPr>
                <w:sz w:val="20"/>
                <w:szCs w:val="20"/>
              </w:rPr>
              <w:t>(</w:t>
            </w:r>
            <w:proofErr w:type="gramStart"/>
            <w:r w:rsidRPr="006A6A03">
              <w:rPr>
                <w:sz w:val="20"/>
                <w:szCs w:val="20"/>
              </w:rPr>
              <w:t>reflection</w:t>
            </w:r>
            <w:proofErr w:type="gramEnd"/>
            <w:r w:rsidR="009A3C79">
              <w:rPr>
                <w:sz w:val="20"/>
                <w:szCs w:val="20"/>
              </w:rPr>
              <w:t xml:space="preserve"> about </w:t>
            </w:r>
            <w:proofErr w:type="spellStart"/>
            <w:r w:rsidR="009A3C79">
              <w:rPr>
                <w:sz w:val="20"/>
                <w:szCs w:val="20"/>
              </w:rPr>
              <w:t>xy</w:t>
            </w:r>
            <w:proofErr w:type="spellEnd"/>
            <w:r w:rsidR="009A3C79">
              <w:rPr>
                <w:sz w:val="20"/>
                <w:szCs w:val="20"/>
              </w:rPr>
              <w:t xml:space="preserve"> plane</w:t>
            </w:r>
            <w:r w:rsidRPr="006A6A03">
              <w:rPr>
                <w:sz w:val="20"/>
                <w:szCs w:val="20"/>
              </w:rPr>
              <w:t>)</w:t>
            </w:r>
          </w:p>
        </w:tc>
        <w:tc>
          <w:tcPr>
            <w:tcW w:w="1993" w:type="dxa"/>
            <w:vAlign w:val="center"/>
          </w:tcPr>
          <w:p w14:paraId="6C15CAB4" w14:textId="5DA71DAE" w:rsidR="008944F2" w:rsidRPr="005A6119" w:rsidRDefault="008944F2" w:rsidP="00C1105E">
            <w:pPr>
              <w:jc w:val="center"/>
              <w:rPr>
                <w:vertAlign w:val="subscript"/>
              </w:rPr>
            </w:pPr>
            <w:r w:rsidRPr="008944F2">
              <w:rPr>
                <w:rFonts w:ascii="Symbol" w:hAnsi="Symbol"/>
              </w:rPr>
              <w:t></w:t>
            </w:r>
            <w:r w:rsidR="005A6119">
              <w:rPr>
                <w:vertAlign w:val="subscript"/>
              </w:rPr>
              <w:t>h</w:t>
            </w:r>
          </w:p>
        </w:tc>
        <w:tc>
          <w:tcPr>
            <w:tcW w:w="4770" w:type="dxa"/>
          </w:tcPr>
          <w:p w14:paraId="1B0E5228" w14:textId="164C6790" w:rsidR="008944F2" w:rsidRDefault="00DB068F" w:rsidP="00B40D23">
            <w:pPr>
              <w:jc w:val="both"/>
            </w:pPr>
            <w:r>
              <w:rPr>
                <w:noProof/>
              </w:rPr>
              <w:drawing>
                <wp:inline distT="0" distB="0" distL="0" distR="0" wp14:anchorId="34F4B05A" wp14:editId="5AB9B825">
                  <wp:extent cx="3168650" cy="11493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650" cy="1149350"/>
                          </a:xfrm>
                          <a:prstGeom prst="rect">
                            <a:avLst/>
                          </a:prstGeom>
                          <a:noFill/>
                          <a:ln>
                            <a:noFill/>
                          </a:ln>
                        </pic:spPr>
                      </pic:pic>
                    </a:graphicData>
                  </a:graphic>
                </wp:inline>
              </w:drawing>
            </w:r>
          </w:p>
        </w:tc>
      </w:tr>
      <w:tr w:rsidR="008944F2" w14:paraId="6C306829" w14:textId="77777777" w:rsidTr="00B46896">
        <w:tc>
          <w:tcPr>
            <w:tcW w:w="2705" w:type="dxa"/>
            <w:vAlign w:val="center"/>
          </w:tcPr>
          <w:p w14:paraId="04FAC231" w14:textId="77777777" w:rsidR="006A6A03" w:rsidRDefault="005A6119" w:rsidP="00B46896">
            <w:r>
              <w:t>Vertical mirror plane</w:t>
            </w:r>
            <w:r w:rsidR="006A6A03">
              <w:t xml:space="preserve"> </w:t>
            </w:r>
          </w:p>
          <w:p w14:paraId="3131B504" w14:textId="5031891A" w:rsidR="008944F2" w:rsidRDefault="006A6A03" w:rsidP="00B46896">
            <w:r w:rsidRPr="006A6A03">
              <w:rPr>
                <w:sz w:val="20"/>
                <w:szCs w:val="20"/>
              </w:rPr>
              <w:t>(</w:t>
            </w:r>
            <w:proofErr w:type="gramStart"/>
            <w:r w:rsidRPr="006A6A03">
              <w:rPr>
                <w:sz w:val="20"/>
                <w:szCs w:val="20"/>
              </w:rPr>
              <w:t>reflection</w:t>
            </w:r>
            <w:proofErr w:type="gramEnd"/>
            <w:r w:rsidR="009A3C79">
              <w:rPr>
                <w:sz w:val="20"/>
                <w:szCs w:val="20"/>
              </w:rPr>
              <w:t xml:space="preserve"> about </w:t>
            </w:r>
            <w:proofErr w:type="spellStart"/>
            <w:r w:rsidR="009A3C79">
              <w:rPr>
                <w:sz w:val="20"/>
                <w:szCs w:val="20"/>
              </w:rPr>
              <w:t>xz</w:t>
            </w:r>
            <w:proofErr w:type="spellEnd"/>
            <w:r w:rsidR="009A3C79">
              <w:rPr>
                <w:sz w:val="20"/>
                <w:szCs w:val="20"/>
              </w:rPr>
              <w:t xml:space="preserve"> or </w:t>
            </w:r>
            <w:proofErr w:type="spellStart"/>
            <w:r w:rsidR="009A3C79">
              <w:rPr>
                <w:sz w:val="20"/>
                <w:szCs w:val="20"/>
              </w:rPr>
              <w:t>yz</w:t>
            </w:r>
            <w:proofErr w:type="spellEnd"/>
            <w:r w:rsidR="009A3C79">
              <w:rPr>
                <w:sz w:val="20"/>
                <w:szCs w:val="20"/>
              </w:rPr>
              <w:t xml:space="preserve"> plane</w:t>
            </w:r>
            <w:r w:rsidRPr="006A6A03">
              <w:rPr>
                <w:sz w:val="20"/>
                <w:szCs w:val="20"/>
              </w:rPr>
              <w:t>)</w:t>
            </w:r>
          </w:p>
        </w:tc>
        <w:tc>
          <w:tcPr>
            <w:tcW w:w="1993" w:type="dxa"/>
            <w:vAlign w:val="center"/>
          </w:tcPr>
          <w:p w14:paraId="5AFA2DD9" w14:textId="13F536BA" w:rsidR="008944F2" w:rsidRPr="008944F2" w:rsidRDefault="005A6119" w:rsidP="00C1105E">
            <w:pPr>
              <w:jc w:val="center"/>
            </w:pPr>
            <w:r w:rsidRPr="008944F2">
              <w:rPr>
                <w:rFonts w:ascii="Symbol" w:hAnsi="Symbol"/>
              </w:rPr>
              <w:t></w:t>
            </w:r>
            <w:r>
              <w:rPr>
                <w:vertAlign w:val="subscript"/>
              </w:rPr>
              <w:t>v</w:t>
            </w:r>
          </w:p>
        </w:tc>
        <w:tc>
          <w:tcPr>
            <w:tcW w:w="4770" w:type="dxa"/>
          </w:tcPr>
          <w:p w14:paraId="4ABDBE0A" w14:textId="59CD76A5" w:rsidR="008944F2" w:rsidRDefault="00DB068F" w:rsidP="00B40D23">
            <w:pPr>
              <w:jc w:val="both"/>
            </w:pPr>
            <w:r>
              <w:rPr>
                <w:noProof/>
              </w:rPr>
              <w:drawing>
                <wp:inline distT="0" distB="0" distL="0" distR="0" wp14:anchorId="579884BC" wp14:editId="3527C74B">
                  <wp:extent cx="3168650" cy="114935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8650" cy="1149350"/>
                          </a:xfrm>
                          <a:prstGeom prst="rect">
                            <a:avLst/>
                          </a:prstGeom>
                          <a:noFill/>
                          <a:ln>
                            <a:noFill/>
                          </a:ln>
                        </pic:spPr>
                      </pic:pic>
                    </a:graphicData>
                  </a:graphic>
                </wp:inline>
              </w:drawing>
            </w:r>
          </w:p>
        </w:tc>
      </w:tr>
      <w:tr w:rsidR="008944F2" w14:paraId="245E35A5" w14:textId="77777777" w:rsidTr="00B46896">
        <w:tc>
          <w:tcPr>
            <w:tcW w:w="2705" w:type="dxa"/>
            <w:vAlign w:val="center"/>
          </w:tcPr>
          <w:p w14:paraId="32E728EC" w14:textId="77777777" w:rsidR="008944F2" w:rsidRDefault="005A6119" w:rsidP="00B46896">
            <w:r>
              <w:t>Diagonal</w:t>
            </w:r>
            <w:r w:rsidR="00B67DA1">
              <w:t xml:space="preserve"> </w:t>
            </w:r>
            <w:r>
              <w:t>mirror plane</w:t>
            </w:r>
          </w:p>
          <w:p w14:paraId="62A46BB7" w14:textId="17657CDF" w:rsidR="006A6A03" w:rsidRDefault="006A6A03" w:rsidP="00B46896">
            <w:r w:rsidRPr="006A6A03">
              <w:rPr>
                <w:sz w:val="20"/>
                <w:szCs w:val="20"/>
              </w:rPr>
              <w:t>(</w:t>
            </w:r>
            <w:proofErr w:type="gramStart"/>
            <w:r w:rsidRPr="006A6A03">
              <w:rPr>
                <w:sz w:val="20"/>
                <w:szCs w:val="20"/>
              </w:rPr>
              <w:t>reflection</w:t>
            </w:r>
            <w:proofErr w:type="gramEnd"/>
            <w:r w:rsidR="009A3C79">
              <w:rPr>
                <w:sz w:val="20"/>
                <w:szCs w:val="20"/>
              </w:rPr>
              <w:t xml:space="preserve"> between </w:t>
            </w:r>
            <w:proofErr w:type="spellStart"/>
            <w:r w:rsidR="009A3C79">
              <w:rPr>
                <w:sz w:val="20"/>
                <w:szCs w:val="20"/>
              </w:rPr>
              <w:t>xz</w:t>
            </w:r>
            <w:proofErr w:type="spellEnd"/>
            <w:r w:rsidR="009A3C79">
              <w:rPr>
                <w:sz w:val="20"/>
                <w:szCs w:val="20"/>
              </w:rPr>
              <w:t xml:space="preserve"> and </w:t>
            </w:r>
            <w:proofErr w:type="spellStart"/>
            <w:r w:rsidR="009A3C79">
              <w:rPr>
                <w:sz w:val="20"/>
                <w:szCs w:val="20"/>
              </w:rPr>
              <w:t>yz</w:t>
            </w:r>
            <w:proofErr w:type="spellEnd"/>
            <w:r w:rsidR="009A3C79">
              <w:rPr>
                <w:sz w:val="20"/>
                <w:szCs w:val="20"/>
              </w:rPr>
              <w:t xml:space="preserve"> planes</w:t>
            </w:r>
            <w:r w:rsidRPr="006A6A03">
              <w:rPr>
                <w:sz w:val="20"/>
                <w:szCs w:val="20"/>
              </w:rPr>
              <w:t>)</w:t>
            </w:r>
          </w:p>
        </w:tc>
        <w:tc>
          <w:tcPr>
            <w:tcW w:w="1993" w:type="dxa"/>
            <w:vAlign w:val="center"/>
          </w:tcPr>
          <w:p w14:paraId="58C53A4C" w14:textId="42FA6FAC" w:rsidR="008944F2" w:rsidRPr="0013124C" w:rsidRDefault="005A6119" w:rsidP="00C1105E">
            <w:pPr>
              <w:jc w:val="center"/>
              <w:rPr>
                <w:i/>
              </w:rPr>
            </w:pPr>
            <w:r w:rsidRPr="008944F2">
              <w:rPr>
                <w:rFonts w:ascii="Symbol" w:hAnsi="Symbol"/>
              </w:rPr>
              <w:t></w:t>
            </w:r>
            <w:r>
              <w:rPr>
                <w:vertAlign w:val="subscript"/>
              </w:rPr>
              <w:t>d</w:t>
            </w:r>
          </w:p>
        </w:tc>
        <w:tc>
          <w:tcPr>
            <w:tcW w:w="4770" w:type="dxa"/>
          </w:tcPr>
          <w:p w14:paraId="215A6840" w14:textId="7FA0A242" w:rsidR="008944F2" w:rsidRDefault="00DB068F" w:rsidP="00B40D23">
            <w:pPr>
              <w:jc w:val="both"/>
            </w:pPr>
            <w:r>
              <w:rPr>
                <w:noProof/>
              </w:rPr>
              <w:drawing>
                <wp:inline distT="0" distB="0" distL="0" distR="0" wp14:anchorId="17E4C76F" wp14:editId="39BD4412">
                  <wp:extent cx="3168650" cy="11493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8650" cy="1149350"/>
                          </a:xfrm>
                          <a:prstGeom prst="rect">
                            <a:avLst/>
                          </a:prstGeom>
                          <a:noFill/>
                          <a:ln>
                            <a:noFill/>
                          </a:ln>
                        </pic:spPr>
                      </pic:pic>
                    </a:graphicData>
                  </a:graphic>
                </wp:inline>
              </w:drawing>
            </w:r>
          </w:p>
        </w:tc>
      </w:tr>
      <w:tr w:rsidR="005A6119" w14:paraId="3B3E79D6" w14:textId="77777777" w:rsidTr="00B46896">
        <w:tc>
          <w:tcPr>
            <w:tcW w:w="2705" w:type="dxa"/>
            <w:vAlign w:val="center"/>
          </w:tcPr>
          <w:p w14:paraId="18DB449B" w14:textId="0B69A96B" w:rsidR="005A6119" w:rsidRDefault="005A6119" w:rsidP="00B46896">
            <w:r>
              <w:lastRenderedPageBreak/>
              <w:t>Inversion Center</w:t>
            </w:r>
          </w:p>
        </w:tc>
        <w:tc>
          <w:tcPr>
            <w:tcW w:w="1993" w:type="dxa"/>
            <w:vAlign w:val="center"/>
          </w:tcPr>
          <w:p w14:paraId="2EE3A7DB" w14:textId="481E3FE6" w:rsidR="005A6119" w:rsidRPr="0013124C" w:rsidRDefault="00CE3188" w:rsidP="00C1105E">
            <w:pPr>
              <w:jc w:val="center"/>
              <w:rPr>
                <w:i/>
              </w:rPr>
            </w:pPr>
            <w:proofErr w:type="spellStart"/>
            <w:proofErr w:type="gramStart"/>
            <w:r>
              <w:rPr>
                <w:i/>
              </w:rPr>
              <w:t>i</w:t>
            </w:r>
            <w:proofErr w:type="spellEnd"/>
            <w:proofErr w:type="gramEnd"/>
          </w:p>
        </w:tc>
        <w:tc>
          <w:tcPr>
            <w:tcW w:w="4770" w:type="dxa"/>
          </w:tcPr>
          <w:p w14:paraId="6EAB4337" w14:textId="6F9635E9" w:rsidR="005A6119" w:rsidRDefault="00DB068F" w:rsidP="00B40D23">
            <w:pPr>
              <w:jc w:val="both"/>
            </w:pPr>
            <w:r>
              <w:rPr>
                <w:noProof/>
              </w:rPr>
              <w:drawing>
                <wp:inline distT="0" distB="0" distL="0" distR="0" wp14:anchorId="3FB3685A" wp14:editId="4B252E96">
                  <wp:extent cx="3168650" cy="11493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68650" cy="1149350"/>
                          </a:xfrm>
                          <a:prstGeom prst="rect">
                            <a:avLst/>
                          </a:prstGeom>
                          <a:noFill/>
                          <a:ln>
                            <a:noFill/>
                          </a:ln>
                        </pic:spPr>
                      </pic:pic>
                    </a:graphicData>
                  </a:graphic>
                </wp:inline>
              </w:drawing>
            </w:r>
          </w:p>
        </w:tc>
      </w:tr>
      <w:tr w:rsidR="005A6119" w14:paraId="156BDEA4" w14:textId="77777777" w:rsidTr="00B46896">
        <w:tc>
          <w:tcPr>
            <w:tcW w:w="2705" w:type="dxa"/>
            <w:vAlign w:val="center"/>
          </w:tcPr>
          <w:p w14:paraId="7F99E508" w14:textId="77777777" w:rsidR="005A6119" w:rsidRDefault="005A6119" w:rsidP="00B46896">
            <w:r>
              <w:t>Improper rotation axis</w:t>
            </w:r>
          </w:p>
          <w:p w14:paraId="651791CA" w14:textId="65FC9FEE" w:rsidR="00407B4B" w:rsidRPr="007D24CA" w:rsidRDefault="00407B4B" w:rsidP="00B46896">
            <w:pPr>
              <w:rPr>
                <w:sz w:val="20"/>
                <w:szCs w:val="20"/>
              </w:rPr>
            </w:pPr>
            <w:r w:rsidRPr="007D24CA">
              <w:rPr>
                <w:sz w:val="20"/>
                <w:szCs w:val="20"/>
              </w:rPr>
              <w:t>(</w:t>
            </w:r>
            <w:proofErr w:type="gramStart"/>
            <w:r w:rsidRPr="007D24CA">
              <w:rPr>
                <w:sz w:val="20"/>
                <w:szCs w:val="20"/>
              </w:rPr>
              <w:t>rotation</w:t>
            </w:r>
            <w:proofErr w:type="gramEnd"/>
            <w:r w:rsidRPr="007D24CA">
              <w:rPr>
                <w:sz w:val="20"/>
                <w:szCs w:val="20"/>
              </w:rPr>
              <w:t xml:space="preserve"> by </w:t>
            </w:r>
            <m:oMath>
              <m:f>
                <m:fPr>
                  <m:ctrlPr>
                    <w:rPr>
                      <w:rFonts w:ascii="Cambria Math" w:hAnsi="Cambria Math"/>
                      <w:i/>
                      <w:sz w:val="20"/>
                      <w:szCs w:val="20"/>
                    </w:rPr>
                  </m:ctrlPr>
                </m:fPr>
                <m:num>
                  <m:r>
                    <w:rPr>
                      <w:rFonts w:ascii="Cambria Math" w:hAnsi="Cambria Math"/>
                      <w:sz w:val="20"/>
                      <w:szCs w:val="20"/>
                    </w:rPr>
                    <m:t>360∘</m:t>
                  </m:r>
                </m:num>
                <m:den>
                  <m:r>
                    <w:rPr>
                      <w:rFonts w:ascii="Cambria Math" w:hAnsi="Cambria Math"/>
                      <w:sz w:val="20"/>
                      <w:szCs w:val="20"/>
                    </w:rPr>
                    <m:t>n</m:t>
                  </m:r>
                </m:den>
              </m:f>
            </m:oMath>
            <w:r w:rsidRPr="007D24CA">
              <w:rPr>
                <w:rFonts w:eastAsiaTheme="minorEastAsia"/>
                <w:sz w:val="20"/>
                <w:szCs w:val="20"/>
              </w:rPr>
              <w:t xml:space="preserve"> followed by </w:t>
            </w:r>
            <w:r w:rsidR="007D24CA" w:rsidRPr="007D24CA">
              <w:rPr>
                <w:rFonts w:eastAsiaTheme="minorEastAsia"/>
                <w:sz w:val="20"/>
                <w:szCs w:val="20"/>
              </w:rPr>
              <w:t>reflection perpendicular to rotation axis</w:t>
            </w:r>
            <w:r w:rsidRPr="007D24CA">
              <w:rPr>
                <w:rFonts w:eastAsiaTheme="minorEastAsia"/>
                <w:sz w:val="20"/>
                <w:szCs w:val="20"/>
              </w:rPr>
              <w:t>)</w:t>
            </w:r>
          </w:p>
        </w:tc>
        <w:tc>
          <w:tcPr>
            <w:tcW w:w="1993" w:type="dxa"/>
            <w:vAlign w:val="center"/>
          </w:tcPr>
          <w:p w14:paraId="5440DF67" w14:textId="1C9CD83E" w:rsidR="005A6119" w:rsidRPr="0013124C" w:rsidRDefault="005A6119" w:rsidP="00C1105E">
            <w:pPr>
              <w:jc w:val="center"/>
              <w:rPr>
                <w:i/>
              </w:rPr>
            </w:pPr>
            <w:proofErr w:type="spellStart"/>
            <w:r w:rsidRPr="0013124C">
              <w:rPr>
                <w:i/>
              </w:rPr>
              <w:t>S</w:t>
            </w:r>
            <w:r w:rsidRPr="0013124C">
              <w:rPr>
                <w:vertAlign w:val="subscript"/>
              </w:rPr>
              <w:t>n</w:t>
            </w:r>
            <w:proofErr w:type="spellEnd"/>
          </w:p>
        </w:tc>
        <w:tc>
          <w:tcPr>
            <w:tcW w:w="4770" w:type="dxa"/>
          </w:tcPr>
          <w:p w14:paraId="57C75745" w14:textId="63F5E0D9" w:rsidR="005A6119" w:rsidRDefault="00A715F4" w:rsidP="00B40D23">
            <w:pPr>
              <w:jc w:val="both"/>
            </w:pPr>
            <w:r>
              <w:rPr>
                <w:noProof/>
              </w:rPr>
              <w:drawing>
                <wp:inline distT="0" distB="0" distL="0" distR="0" wp14:anchorId="6D02A626" wp14:editId="318CA058">
                  <wp:extent cx="3168650" cy="1149350"/>
                  <wp:effectExtent l="0" t="0" r="635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68650" cy="1149350"/>
                          </a:xfrm>
                          <a:prstGeom prst="rect">
                            <a:avLst/>
                          </a:prstGeom>
                          <a:noFill/>
                          <a:ln>
                            <a:noFill/>
                          </a:ln>
                        </pic:spPr>
                      </pic:pic>
                    </a:graphicData>
                  </a:graphic>
                </wp:inline>
              </w:drawing>
            </w:r>
          </w:p>
        </w:tc>
      </w:tr>
      <w:tr w:rsidR="00F931BA" w14:paraId="762F5ADA" w14:textId="77777777" w:rsidTr="00D700D8">
        <w:trPr>
          <w:trHeight w:val="944"/>
        </w:trPr>
        <w:tc>
          <w:tcPr>
            <w:tcW w:w="9468" w:type="dxa"/>
            <w:gridSpan w:val="3"/>
            <w:vAlign w:val="bottom"/>
          </w:tcPr>
          <w:p w14:paraId="53A1831A" w14:textId="047883E7" w:rsidR="00F931BA" w:rsidRPr="00F931BA" w:rsidRDefault="00F931BA" w:rsidP="00372886">
            <w:pPr>
              <w:jc w:val="both"/>
              <w:rPr>
                <w:rFonts w:cs="Verdana"/>
                <w:i/>
              </w:rPr>
            </w:pPr>
            <w:r w:rsidRPr="00F931BA">
              <w:rPr>
                <w:rFonts w:cs="Verdana"/>
                <w:i/>
              </w:rPr>
              <w:t xml:space="preserve">* </w:t>
            </w:r>
            <w:r w:rsidR="00D700D8">
              <w:rPr>
                <w:rFonts w:cs="Verdana"/>
                <w:i/>
              </w:rPr>
              <w:t xml:space="preserve">Examples are for an octahedral complex, where ligands 1 – 6 are equivalent. </w:t>
            </w:r>
            <w:r w:rsidRPr="00F931BA">
              <w:rPr>
                <w:rFonts w:cs="Verdana"/>
                <w:i/>
              </w:rPr>
              <w:t>Upon performing the operation, the resulting molecule should be indistinguishable from its original configuration.</w:t>
            </w:r>
          </w:p>
        </w:tc>
      </w:tr>
    </w:tbl>
    <w:p w14:paraId="792E3C78" w14:textId="10520098" w:rsidR="00B83CD4" w:rsidRDefault="00EC26A5" w:rsidP="00B40D23">
      <w:pPr>
        <w:jc w:val="both"/>
      </w:pPr>
      <w:r>
        <w:br/>
      </w:r>
      <w:r w:rsidR="00B83CD4">
        <w:t>For the next step, we need to introduce c</w:t>
      </w:r>
      <w:r w:rsidR="00CA76BD">
        <w:t>haracter tables, which describe</w:t>
      </w:r>
      <w:r w:rsidR="00B83CD4">
        <w:t xml:space="preserve"> all of the symmetry present within a given point group. </w:t>
      </w:r>
      <w:r>
        <w:t xml:space="preserve">The character table for the point group </w:t>
      </w:r>
      <w:r>
        <w:rPr>
          <w:i/>
        </w:rPr>
        <w:t>C</w:t>
      </w:r>
      <w:r>
        <w:rPr>
          <w:vertAlign w:val="subscript"/>
        </w:rPr>
        <w:t>2v</w:t>
      </w:r>
      <w:r>
        <w:t xml:space="preserve"> is shown below.</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1368"/>
        <w:gridCol w:w="1368"/>
        <w:gridCol w:w="1368"/>
        <w:gridCol w:w="1368"/>
        <w:gridCol w:w="846"/>
        <w:gridCol w:w="1080"/>
      </w:tblGrid>
      <w:tr w:rsidR="00EC26A5" w14:paraId="51A55051" w14:textId="77777777" w:rsidTr="00F07FBA">
        <w:trPr>
          <w:jc w:val="center"/>
        </w:trPr>
        <w:tc>
          <w:tcPr>
            <w:tcW w:w="630" w:type="dxa"/>
            <w:tcBorders>
              <w:top w:val="single" w:sz="4" w:space="0" w:color="auto"/>
              <w:bottom w:val="single" w:sz="4" w:space="0" w:color="auto"/>
              <w:right w:val="single" w:sz="4" w:space="0" w:color="auto"/>
            </w:tcBorders>
          </w:tcPr>
          <w:p w14:paraId="635854E6" w14:textId="009D2F7B" w:rsidR="00EC26A5" w:rsidRPr="00EC26A5" w:rsidRDefault="00EC26A5" w:rsidP="00B40D23">
            <w:pPr>
              <w:jc w:val="both"/>
              <w:rPr>
                <w:b/>
                <w:vertAlign w:val="subscript"/>
              </w:rPr>
            </w:pPr>
            <w:r w:rsidRPr="00EC26A5">
              <w:rPr>
                <w:b/>
                <w:i/>
              </w:rPr>
              <w:t>C</w:t>
            </w:r>
            <w:r w:rsidRPr="00EC26A5">
              <w:rPr>
                <w:b/>
                <w:vertAlign w:val="subscript"/>
              </w:rPr>
              <w:t>2v</w:t>
            </w:r>
          </w:p>
        </w:tc>
        <w:tc>
          <w:tcPr>
            <w:tcW w:w="1368" w:type="dxa"/>
            <w:tcBorders>
              <w:top w:val="single" w:sz="4" w:space="0" w:color="auto"/>
              <w:left w:val="single" w:sz="4" w:space="0" w:color="auto"/>
              <w:bottom w:val="single" w:sz="4" w:space="0" w:color="auto"/>
            </w:tcBorders>
          </w:tcPr>
          <w:p w14:paraId="4EBDE581" w14:textId="29333935" w:rsidR="00EC26A5" w:rsidRPr="00EC26A5" w:rsidRDefault="00EC26A5" w:rsidP="00F07FBA">
            <w:pPr>
              <w:jc w:val="center"/>
              <w:rPr>
                <w:b/>
                <w:i/>
              </w:rPr>
            </w:pPr>
            <w:r w:rsidRPr="00EC26A5">
              <w:rPr>
                <w:b/>
                <w:i/>
              </w:rPr>
              <w:t>E</w:t>
            </w:r>
          </w:p>
        </w:tc>
        <w:tc>
          <w:tcPr>
            <w:tcW w:w="1368" w:type="dxa"/>
            <w:tcBorders>
              <w:top w:val="single" w:sz="4" w:space="0" w:color="auto"/>
              <w:bottom w:val="single" w:sz="4" w:space="0" w:color="auto"/>
            </w:tcBorders>
          </w:tcPr>
          <w:p w14:paraId="661A598E" w14:textId="36B9F0AA" w:rsidR="00EC26A5" w:rsidRPr="00EC26A5" w:rsidRDefault="00EC26A5" w:rsidP="00F07FBA">
            <w:pPr>
              <w:jc w:val="center"/>
              <w:rPr>
                <w:b/>
                <w:vertAlign w:val="subscript"/>
              </w:rPr>
            </w:pPr>
            <w:r w:rsidRPr="00EC26A5">
              <w:rPr>
                <w:b/>
                <w:i/>
              </w:rPr>
              <w:t>C</w:t>
            </w:r>
            <w:r w:rsidRPr="00EC26A5">
              <w:rPr>
                <w:b/>
                <w:vertAlign w:val="subscript"/>
              </w:rPr>
              <w:t>2</w:t>
            </w:r>
          </w:p>
        </w:tc>
        <w:tc>
          <w:tcPr>
            <w:tcW w:w="1368" w:type="dxa"/>
            <w:tcBorders>
              <w:top w:val="single" w:sz="4" w:space="0" w:color="auto"/>
              <w:bottom w:val="single" w:sz="4" w:space="0" w:color="auto"/>
            </w:tcBorders>
          </w:tcPr>
          <w:p w14:paraId="1BEA98AB" w14:textId="4FFFFFDC" w:rsidR="00EC26A5" w:rsidRPr="00EC26A5" w:rsidRDefault="00EC26A5" w:rsidP="00F07FBA">
            <w:pPr>
              <w:jc w:val="center"/>
              <w:rPr>
                <w:b/>
              </w:rPr>
            </w:pPr>
            <w:proofErr w:type="gramStart"/>
            <w:r w:rsidRPr="00EC26A5">
              <w:rPr>
                <w:rFonts w:ascii="Symbol" w:hAnsi="Symbol"/>
                <w:b/>
              </w:rPr>
              <w:t></w:t>
            </w:r>
            <w:r w:rsidRPr="00EC26A5">
              <w:rPr>
                <w:b/>
                <w:vertAlign w:val="subscript"/>
              </w:rPr>
              <w:t>v</w:t>
            </w:r>
            <w:r w:rsidRPr="00EC26A5">
              <w:rPr>
                <w:b/>
              </w:rPr>
              <w:t>(</w:t>
            </w:r>
            <w:proofErr w:type="spellStart"/>
            <w:proofErr w:type="gramEnd"/>
            <w:r w:rsidRPr="00EC26A5">
              <w:rPr>
                <w:b/>
              </w:rPr>
              <w:t>xz</w:t>
            </w:r>
            <w:proofErr w:type="spellEnd"/>
            <w:r w:rsidRPr="00EC26A5">
              <w:rPr>
                <w:b/>
              </w:rPr>
              <w:t>)</w:t>
            </w:r>
          </w:p>
        </w:tc>
        <w:tc>
          <w:tcPr>
            <w:tcW w:w="1368" w:type="dxa"/>
            <w:tcBorders>
              <w:top w:val="single" w:sz="4" w:space="0" w:color="auto"/>
              <w:bottom w:val="single" w:sz="4" w:space="0" w:color="auto"/>
              <w:right w:val="single" w:sz="4" w:space="0" w:color="auto"/>
            </w:tcBorders>
          </w:tcPr>
          <w:p w14:paraId="11EFAA2C" w14:textId="13E92BD5" w:rsidR="00EC26A5" w:rsidRPr="00EC26A5" w:rsidRDefault="00EC26A5" w:rsidP="00F07FBA">
            <w:pPr>
              <w:jc w:val="center"/>
              <w:rPr>
                <w:b/>
              </w:rPr>
            </w:pPr>
            <w:proofErr w:type="gramStart"/>
            <w:r w:rsidRPr="00EC26A5">
              <w:rPr>
                <w:rFonts w:ascii="Symbol" w:hAnsi="Symbol"/>
                <w:b/>
              </w:rPr>
              <w:t></w:t>
            </w:r>
            <w:r w:rsidRPr="00EC26A5">
              <w:rPr>
                <w:b/>
                <w:vertAlign w:val="subscript"/>
              </w:rPr>
              <w:t>v</w:t>
            </w:r>
            <w:r w:rsidRPr="00EC26A5">
              <w:rPr>
                <w:b/>
              </w:rPr>
              <w:t>’(</w:t>
            </w:r>
            <w:proofErr w:type="spellStart"/>
            <w:proofErr w:type="gramEnd"/>
            <w:r w:rsidRPr="00EC26A5">
              <w:rPr>
                <w:b/>
              </w:rPr>
              <w:t>yz</w:t>
            </w:r>
            <w:proofErr w:type="spellEnd"/>
            <w:r w:rsidRPr="00EC26A5">
              <w:rPr>
                <w:b/>
              </w:rPr>
              <w:t>)</w:t>
            </w:r>
          </w:p>
        </w:tc>
        <w:tc>
          <w:tcPr>
            <w:tcW w:w="846" w:type="dxa"/>
            <w:tcBorders>
              <w:top w:val="single" w:sz="4" w:space="0" w:color="auto"/>
              <w:left w:val="single" w:sz="4" w:space="0" w:color="auto"/>
              <w:bottom w:val="single" w:sz="4" w:space="0" w:color="auto"/>
            </w:tcBorders>
          </w:tcPr>
          <w:p w14:paraId="3260097D" w14:textId="77777777" w:rsidR="00EC26A5" w:rsidRDefault="00EC26A5" w:rsidP="00B40D23">
            <w:pPr>
              <w:jc w:val="both"/>
            </w:pPr>
          </w:p>
        </w:tc>
        <w:tc>
          <w:tcPr>
            <w:tcW w:w="1080" w:type="dxa"/>
            <w:tcBorders>
              <w:top w:val="single" w:sz="4" w:space="0" w:color="auto"/>
              <w:bottom w:val="single" w:sz="4" w:space="0" w:color="auto"/>
            </w:tcBorders>
          </w:tcPr>
          <w:p w14:paraId="2958E065" w14:textId="77777777" w:rsidR="00EC26A5" w:rsidRDefault="00EC26A5" w:rsidP="00B40D23">
            <w:pPr>
              <w:jc w:val="both"/>
            </w:pPr>
          </w:p>
        </w:tc>
      </w:tr>
      <w:tr w:rsidR="00EC26A5" w14:paraId="04B97076" w14:textId="77777777" w:rsidTr="00F07FBA">
        <w:trPr>
          <w:jc w:val="center"/>
        </w:trPr>
        <w:tc>
          <w:tcPr>
            <w:tcW w:w="630" w:type="dxa"/>
            <w:tcBorders>
              <w:top w:val="single" w:sz="4" w:space="0" w:color="auto"/>
              <w:right w:val="single" w:sz="4" w:space="0" w:color="auto"/>
            </w:tcBorders>
          </w:tcPr>
          <w:p w14:paraId="6CD3F9E6" w14:textId="258E04EB" w:rsidR="00EC26A5" w:rsidRPr="00EC26A5" w:rsidRDefault="00EC26A5" w:rsidP="00B40D23">
            <w:pPr>
              <w:jc w:val="both"/>
              <w:rPr>
                <w:i/>
                <w:vertAlign w:val="subscript"/>
              </w:rPr>
            </w:pPr>
            <w:r>
              <w:rPr>
                <w:i/>
              </w:rPr>
              <w:t>A</w:t>
            </w:r>
            <w:r w:rsidRPr="00EC26A5">
              <w:rPr>
                <w:vertAlign w:val="subscript"/>
              </w:rPr>
              <w:t>1</w:t>
            </w:r>
          </w:p>
        </w:tc>
        <w:tc>
          <w:tcPr>
            <w:tcW w:w="1368" w:type="dxa"/>
            <w:tcBorders>
              <w:top w:val="single" w:sz="4" w:space="0" w:color="auto"/>
              <w:left w:val="single" w:sz="4" w:space="0" w:color="auto"/>
            </w:tcBorders>
          </w:tcPr>
          <w:p w14:paraId="1B26E052" w14:textId="203D5090" w:rsidR="00EC26A5" w:rsidRPr="00EC26A5" w:rsidRDefault="00EC26A5" w:rsidP="00F07FBA">
            <w:pPr>
              <w:jc w:val="center"/>
            </w:pPr>
            <w:r>
              <w:t>1</w:t>
            </w:r>
          </w:p>
        </w:tc>
        <w:tc>
          <w:tcPr>
            <w:tcW w:w="1368" w:type="dxa"/>
            <w:tcBorders>
              <w:top w:val="single" w:sz="4" w:space="0" w:color="auto"/>
            </w:tcBorders>
          </w:tcPr>
          <w:p w14:paraId="3D7875B1" w14:textId="6B487575" w:rsidR="00EC26A5" w:rsidRPr="00EC26A5" w:rsidRDefault="00EC26A5" w:rsidP="00F07FBA">
            <w:pPr>
              <w:jc w:val="center"/>
            </w:pPr>
            <w:r>
              <w:t>1</w:t>
            </w:r>
          </w:p>
        </w:tc>
        <w:tc>
          <w:tcPr>
            <w:tcW w:w="1368" w:type="dxa"/>
            <w:tcBorders>
              <w:top w:val="single" w:sz="4" w:space="0" w:color="auto"/>
            </w:tcBorders>
          </w:tcPr>
          <w:p w14:paraId="5147E137" w14:textId="55CEFED7" w:rsidR="00EC26A5" w:rsidRPr="00EC26A5" w:rsidRDefault="00EC26A5" w:rsidP="00F07FBA">
            <w:pPr>
              <w:jc w:val="center"/>
              <w:rPr>
                <w:rFonts w:ascii="Symbol" w:hAnsi="Symbol"/>
              </w:rPr>
            </w:pPr>
            <w:r>
              <w:rPr>
                <w:rFonts w:ascii="Symbol" w:hAnsi="Symbol"/>
              </w:rPr>
              <w:t></w:t>
            </w:r>
          </w:p>
        </w:tc>
        <w:tc>
          <w:tcPr>
            <w:tcW w:w="1368" w:type="dxa"/>
            <w:tcBorders>
              <w:top w:val="single" w:sz="4" w:space="0" w:color="auto"/>
              <w:right w:val="single" w:sz="4" w:space="0" w:color="auto"/>
            </w:tcBorders>
          </w:tcPr>
          <w:p w14:paraId="4D97D39F" w14:textId="01136955" w:rsidR="00EC26A5" w:rsidRPr="00EC26A5" w:rsidRDefault="00EC26A5" w:rsidP="00F07FBA">
            <w:pPr>
              <w:jc w:val="center"/>
              <w:rPr>
                <w:rFonts w:ascii="Symbol" w:hAnsi="Symbol"/>
              </w:rPr>
            </w:pPr>
            <w:r>
              <w:rPr>
                <w:rFonts w:ascii="Symbol" w:hAnsi="Symbol"/>
              </w:rPr>
              <w:t></w:t>
            </w:r>
          </w:p>
        </w:tc>
        <w:tc>
          <w:tcPr>
            <w:tcW w:w="846" w:type="dxa"/>
            <w:tcBorders>
              <w:top w:val="single" w:sz="4" w:space="0" w:color="auto"/>
              <w:left w:val="single" w:sz="4" w:space="0" w:color="auto"/>
              <w:right w:val="single" w:sz="4" w:space="0" w:color="auto"/>
            </w:tcBorders>
          </w:tcPr>
          <w:p w14:paraId="549E5007" w14:textId="60BC9295" w:rsidR="00EC26A5" w:rsidRPr="00EC26A5" w:rsidRDefault="00EC26A5" w:rsidP="00B40D23">
            <w:pPr>
              <w:jc w:val="both"/>
            </w:pPr>
            <w:proofErr w:type="gramStart"/>
            <w:r>
              <w:rPr>
                <w:i/>
              </w:rPr>
              <w:t>z</w:t>
            </w:r>
            <w:proofErr w:type="gramEnd"/>
          </w:p>
        </w:tc>
        <w:tc>
          <w:tcPr>
            <w:tcW w:w="1080" w:type="dxa"/>
            <w:tcBorders>
              <w:top w:val="single" w:sz="4" w:space="0" w:color="auto"/>
              <w:left w:val="single" w:sz="4" w:space="0" w:color="auto"/>
            </w:tcBorders>
          </w:tcPr>
          <w:p w14:paraId="58711181" w14:textId="4535F770" w:rsidR="00EC26A5" w:rsidRPr="00EC26A5" w:rsidRDefault="00EC26A5" w:rsidP="00B40D23">
            <w:pPr>
              <w:jc w:val="both"/>
              <w:rPr>
                <w:i/>
              </w:rPr>
            </w:pPr>
            <w:proofErr w:type="gramStart"/>
            <w:r>
              <w:rPr>
                <w:i/>
              </w:rPr>
              <w:t>x</w:t>
            </w:r>
            <w:r>
              <w:rPr>
                <w:i/>
                <w:vertAlign w:val="superscript"/>
              </w:rPr>
              <w:t>2</w:t>
            </w:r>
            <w:proofErr w:type="gramEnd"/>
            <w:r>
              <w:rPr>
                <w:i/>
              </w:rPr>
              <w:t>, y</w:t>
            </w:r>
            <w:r w:rsidRPr="00EC26A5">
              <w:rPr>
                <w:i/>
                <w:vertAlign w:val="superscript"/>
              </w:rPr>
              <w:t>2</w:t>
            </w:r>
            <w:r>
              <w:rPr>
                <w:i/>
              </w:rPr>
              <w:t>, z</w:t>
            </w:r>
            <w:r>
              <w:rPr>
                <w:i/>
                <w:vertAlign w:val="superscript"/>
              </w:rPr>
              <w:t>2</w:t>
            </w:r>
          </w:p>
        </w:tc>
      </w:tr>
      <w:tr w:rsidR="00EC26A5" w14:paraId="7EBD47D6" w14:textId="77777777" w:rsidTr="00F07FBA">
        <w:trPr>
          <w:jc w:val="center"/>
        </w:trPr>
        <w:tc>
          <w:tcPr>
            <w:tcW w:w="630" w:type="dxa"/>
            <w:tcBorders>
              <w:right w:val="single" w:sz="4" w:space="0" w:color="auto"/>
            </w:tcBorders>
          </w:tcPr>
          <w:p w14:paraId="22DBC22B" w14:textId="6132A349" w:rsidR="00EC26A5" w:rsidRPr="00EC26A5" w:rsidRDefault="00EC26A5" w:rsidP="00B40D23">
            <w:pPr>
              <w:jc w:val="both"/>
              <w:rPr>
                <w:vertAlign w:val="subscript"/>
              </w:rPr>
            </w:pPr>
            <w:r>
              <w:rPr>
                <w:i/>
              </w:rPr>
              <w:t>A</w:t>
            </w:r>
            <w:r>
              <w:rPr>
                <w:vertAlign w:val="subscript"/>
              </w:rPr>
              <w:t>2</w:t>
            </w:r>
          </w:p>
        </w:tc>
        <w:tc>
          <w:tcPr>
            <w:tcW w:w="1368" w:type="dxa"/>
            <w:tcBorders>
              <w:left w:val="single" w:sz="4" w:space="0" w:color="auto"/>
            </w:tcBorders>
          </w:tcPr>
          <w:p w14:paraId="63B4B19A" w14:textId="6EAF052D" w:rsidR="00EC26A5" w:rsidRDefault="00EC26A5" w:rsidP="00F07FBA">
            <w:pPr>
              <w:jc w:val="center"/>
            </w:pPr>
            <w:r>
              <w:t>1</w:t>
            </w:r>
          </w:p>
        </w:tc>
        <w:tc>
          <w:tcPr>
            <w:tcW w:w="1368" w:type="dxa"/>
          </w:tcPr>
          <w:p w14:paraId="260E53D0" w14:textId="4B66917F" w:rsidR="00EC26A5" w:rsidRDefault="00EC26A5" w:rsidP="00F07FBA">
            <w:pPr>
              <w:jc w:val="center"/>
            </w:pPr>
            <w:r>
              <w:t>1</w:t>
            </w:r>
          </w:p>
        </w:tc>
        <w:tc>
          <w:tcPr>
            <w:tcW w:w="1368" w:type="dxa"/>
          </w:tcPr>
          <w:p w14:paraId="0EB21780" w14:textId="12936B9C" w:rsidR="00EC26A5" w:rsidRDefault="00EC26A5" w:rsidP="00F07FBA">
            <w:pPr>
              <w:jc w:val="center"/>
              <w:rPr>
                <w:rFonts w:ascii="Symbol" w:hAnsi="Symbol"/>
              </w:rPr>
            </w:pPr>
            <w:r>
              <w:rPr>
                <w:rFonts w:ascii="Symbol" w:hAnsi="Symbol"/>
              </w:rPr>
              <w:t></w:t>
            </w:r>
            <w:r>
              <w:rPr>
                <w:rFonts w:ascii="Symbol" w:hAnsi="Symbol"/>
              </w:rPr>
              <w:t></w:t>
            </w:r>
          </w:p>
        </w:tc>
        <w:tc>
          <w:tcPr>
            <w:tcW w:w="1368" w:type="dxa"/>
            <w:tcBorders>
              <w:right w:val="single" w:sz="4" w:space="0" w:color="auto"/>
            </w:tcBorders>
          </w:tcPr>
          <w:p w14:paraId="613C412C" w14:textId="25D2C721" w:rsidR="00EC26A5" w:rsidRDefault="00EC26A5" w:rsidP="00F07FBA">
            <w:pPr>
              <w:jc w:val="center"/>
              <w:rPr>
                <w:rFonts w:ascii="Symbol" w:hAnsi="Symbol"/>
              </w:rPr>
            </w:pPr>
            <w:r>
              <w:rPr>
                <w:rFonts w:ascii="Symbol" w:hAnsi="Symbol"/>
              </w:rPr>
              <w:t></w:t>
            </w:r>
            <w:r>
              <w:rPr>
                <w:rFonts w:ascii="Symbol" w:hAnsi="Symbol"/>
              </w:rPr>
              <w:t></w:t>
            </w:r>
          </w:p>
        </w:tc>
        <w:tc>
          <w:tcPr>
            <w:tcW w:w="846" w:type="dxa"/>
            <w:tcBorders>
              <w:left w:val="single" w:sz="4" w:space="0" w:color="auto"/>
              <w:right w:val="single" w:sz="4" w:space="0" w:color="auto"/>
            </w:tcBorders>
          </w:tcPr>
          <w:p w14:paraId="5F9D0D40" w14:textId="5BBB10A1" w:rsidR="00EC26A5" w:rsidRPr="00EC26A5" w:rsidRDefault="00EC26A5" w:rsidP="00B40D23">
            <w:pPr>
              <w:jc w:val="both"/>
              <w:rPr>
                <w:i/>
              </w:rPr>
            </w:pPr>
            <w:proofErr w:type="spellStart"/>
            <w:r>
              <w:rPr>
                <w:i/>
              </w:rPr>
              <w:t>R</w:t>
            </w:r>
            <w:r>
              <w:rPr>
                <w:i/>
                <w:vertAlign w:val="subscript"/>
              </w:rPr>
              <w:t>z</w:t>
            </w:r>
            <w:proofErr w:type="spellEnd"/>
          </w:p>
        </w:tc>
        <w:tc>
          <w:tcPr>
            <w:tcW w:w="1080" w:type="dxa"/>
            <w:tcBorders>
              <w:left w:val="single" w:sz="4" w:space="0" w:color="auto"/>
            </w:tcBorders>
          </w:tcPr>
          <w:p w14:paraId="2712290B" w14:textId="3279DAAA" w:rsidR="00EC26A5" w:rsidRDefault="00EC26A5" w:rsidP="00B40D23">
            <w:pPr>
              <w:jc w:val="both"/>
              <w:rPr>
                <w:i/>
              </w:rPr>
            </w:pPr>
            <w:proofErr w:type="spellStart"/>
            <w:proofErr w:type="gramStart"/>
            <w:r>
              <w:rPr>
                <w:i/>
              </w:rPr>
              <w:t>xy</w:t>
            </w:r>
            <w:proofErr w:type="spellEnd"/>
            <w:proofErr w:type="gramEnd"/>
          </w:p>
        </w:tc>
      </w:tr>
      <w:tr w:rsidR="00EC26A5" w14:paraId="59635298" w14:textId="77777777" w:rsidTr="00F07FBA">
        <w:trPr>
          <w:jc w:val="center"/>
        </w:trPr>
        <w:tc>
          <w:tcPr>
            <w:tcW w:w="630" w:type="dxa"/>
            <w:tcBorders>
              <w:right w:val="single" w:sz="4" w:space="0" w:color="auto"/>
            </w:tcBorders>
          </w:tcPr>
          <w:p w14:paraId="4F74B341" w14:textId="75D87D2A" w:rsidR="00EC26A5" w:rsidRPr="00EC26A5" w:rsidRDefault="00EC26A5" w:rsidP="00B40D23">
            <w:pPr>
              <w:jc w:val="both"/>
            </w:pPr>
            <w:r>
              <w:rPr>
                <w:i/>
              </w:rPr>
              <w:t>B</w:t>
            </w:r>
            <w:r>
              <w:rPr>
                <w:vertAlign w:val="subscript"/>
              </w:rPr>
              <w:t>1</w:t>
            </w:r>
          </w:p>
        </w:tc>
        <w:tc>
          <w:tcPr>
            <w:tcW w:w="1368" w:type="dxa"/>
            <w:tcBorders>
              <w:left w:val="single" w:sz="4" w:space="0" w:color="auto"/>
            </w:tcBorders>
          </w:tcPr>
          <w:p w14:paraId="4B0D9263" w14:textId="147791B6" w:rsidR="00EC26A5" w:rsidRDefault="00EC26A5" w:rsidP="00F07FBA">
            <w:pPr>
              <w:jc w:val="center"/>
            </w:pPr>
            <w:r>
              <w:t>1</w:t>
            </w:r>
          </w:p>
        </w:tc>
        <w:tc>
          <w:tcPr>
            <w:tcW w:w="1368" w:type="dxa"/>
          </w:tcPr>
          <w:p w14:paraId="62B5CEA2" w14:textId="4A1DB01C" w:rsidR="00EC26A5" w:rsidRDefault="00EC26A5" w:rsidP="00F07FBA">
            <w:pPr>
              <w:jc w:val="center"/>
            </w:pPr>
            <w:r>
              <w:rPr>
                <w:rFonts w:ascii="Symbol" w:hAnsi="Symbol"/>
              </w:rPr>
              <w:t></w:t>
            </w:r>
            <w:r>
              <w:rPr>
                <w:rFonts w:ascii="Symbol" w:hAnsi="Symbol"/>
              </w:rPr>
              <w:t></w:t>
            </w:r>
          </w:p>
        </w:tc>
        <w:tc>
          <w:tcPr>
            <w:tcW w:w="1368" w:type="dxa"/>
          </w:tcPr>
          <w:p w14:paraId="73C5018D" w14:textId="6FF9F677" w:rsidR="00EC26A5" w:rsidRDefault="00EC26A5" w:rsidP="00F07FBA">
            <w:pPr>
              <w:jc w:val="center"/>
              <w:rPr>
                <w:rFonts w:ascii="Symbol" w:hAnsi="Symbol"/>
              </w:rPr>
            </w:pPr>
            <w:r>
              <w:rPr>
                <w:rFonts w:ascii="Symbol" w:hAnsi="Symbol"/>
              </w:rPr>
              <w:t></w:t>
            </w:r>
          </w:p>
        </w:tc>
        <w:tc>
          <w:tcPr>
            <w:tcW w:w="1368" w:type="dxa"/>
            <w:tcBorders>
              <w:right w:val="single" w:sz="4" w:space="0" w:color="auto"/>
            </w:tcBorders>
          </w:tcPr>
          <w:p w14:paraId="67D98338" w14:textId="63711A54" w:rsidR="00EC26A5" w:rsidRDefault="00EC26A5" w:rsidP="00F07FBA">
            <w:pPr>
              <w:jc w:val="center"/>
              <w:rPr>
                <w:rFonts w:ascii="Symbol" w:hAnsi="Symbol"/>
              </w:rPr>
            </w:pPr>
            <w:r>
              <w:rPr>
                <w:rFonts w:ascii="Symbol" w:hAnsi="Symbol"/>
              </w:rPr>
              <w:t></w:t>
            </w:r>
            <w:r>
              <w:rPr>
                <w:rFonts w:ascii="Symbol" w:hAnsi="Symbol"/>
              </w:rPr>
              <w:t></w:t>
            </w:r>
          </w:p>
        </w:tc>
        <w:tc>
          <w:tcPr>
            <w:tcW w:w="846" w:type="dxa"/>
            <w:tcBorders>
              <w:left w:val="single" w:sz="4" w:space="0" w:color="auto"/>
              <w:right w:val="single" w:sz="4" w:space="0" w:color="auto"/>
            </w:tcBorders>
          </w:tcPr>
          <w:p w14:paraId="1E8BE512" w14:textId="592A2174" w:rsidR="00EC26A5" w:rsidRPr="00EC26A5" w:rsidRDefault="00EC26A5" w:rsidP="00B40D23">
            <w:pPr>
              <w:jc w:val="both"/>
              <w:rPr>
                <w:i/>
              </w:rPr>
            </w:pPr>
            <w:proofErr w:type="gramStart"/>
            <w:r>
              <w:rPr>
                <w:i/>
              </w:rPr>
              <w:t>x</w:t>
            </w:r>
            <w:proofErr w:type="gramEnd"/>
            <w:r>
              <w:rPr>
                <w:i/>
              </w:rPr>
              <w:t xml:space="preserve">, </w:t>
            </w:r>
            <w:proofErr w:type="spellStart"/>
            <w:r>
              <w:rPr>
                <w:i/>
              </w:rPr>
              <w:t>R</w:t>
            </w:r>
            <w:r>
              <w:rPr>
                <w:i/>
                <w:vertAlign w:val="subscript"/>
              </w:rPr>
              <w:t>y</w:t>
            </w:r>
            <w:proofErr w:type="spellEnd"/>
          </w:p>
        </w:tc>
        <w:tc>
          <w:tcPr>
            <w:tcW w:w="1080" w:type="dxa"/>
            <w:tcBorders>
              <w:left w:val="single" w:sz="4" w:space="0" w:color="auto"/>
            </w:tcBorders>
          </w:tcPr>
          <w:p w14:paraId="77DFA253" w14:textId="40524CFC" w:rsidR="00EC26A5" w:rsidRDefault="00EC26A5" w:rsidP="00B40D23">
            <w:pPr>
              <w:jc w:val="both"/>
              <w:rPr>
                <w:i/>
              </w:rPr>
            </w:pPr>
            <w:proofErr w:type="spellStart"/>
            <w:proofErr w:type="gramStart"/>
            <w:r>
              <w:rPr>
                <w:i/>
              </w:rPr>
              <w:t>xz</w:t>
            </w:r>
            <w:proofErr w:type="spellEnd"/>
            <w:proofErr w:type="gramEnd"/>
          </w:p>
        </w:tc>
      </w:tr>
      <w:tr w:rsidR="00EC26A5" w14:paraId="26A1132A" w14:textId="77777777" w:rsidTr="00F07FBA">
        <w:trPr>
          <w:jc w:val="center"/>
        </w:trPr>
        <w:tc>
          <w:tcPr>
            <w:tcW w:w="630" w:type="dxa"/>
            <w:tcBorders>
              <w:bottom w:val="single" w:sz="4" w:space="0" w:color="auto"/>
              <w:right w:val="single" w:sz="4" w:space="0" w:color="auto"/>
            </w:tcBorders>
          </w:tcPr>
          <w:p w14:paraId="6CADCEC6" w14:textId="541F16C1" w:rsidR="00EC26A5" w:rsidRDefault="00EC26A5" w:rsidP="00EC26A5">
            <w:pPr>
              <w:jc w:val="both"/>
              <w:rPr>
                <w:i/>
              </w:rPr>
            </w:pPr>
            <w:r>
              <w:rPr>
                <w:i/>
              </w:rPr>
              <w:t>B</w:t>
            </w:r>
            <w:r>
              <w:rPr>
                <w:vertAlign w:val="subscript"/>
              </w:rPr>
              <w:t>2</w:t>
            </w:r>
          </w:p>
        </w:tc>
        <w:tc>
          <w:tcPr>
            <w:tcW w:w="1368" w:type="dxa"/>
            <w:tcBorders>
              <w:left w:val="single" w:sz="4" w:space="0" w:color="auto"/>
              <w:bottom w:val="single" w:sz="4" w:space="0" w:color="auto"/>
            </w:tcBorders>
          </w:tcPr>
          <w:p w14:paraId="62E27A43" w14:textId="47B8C3A7" w:rsidR="00EC26A5" w:rsidRDefault="00EC26A5" w:rsidP="00F07FBA">
            <w:pPr>
              <w:jc w:val="center"/>
            </w:pPr>
            <w:r>
              <w:t>1</w:t>
            </w:r>
          </w:p>
        </w:tc>
        <w:tc>
          <w:tcPr>
            <w:tcW w:w="1368" w:type="dxa"/>
            <w:tcBorders>
              <w:bottom w:val="single" w:sz="4" w:space="0" w:color="auto"/>
            </w:tcBorders>
          </w:tcPr>
          <w:p w14:paraId="257951C1" w14:textId="0A4E6B96" w:rsidR="00EC26A5" w:rsidRDefault="00EC26A5" w:rsidP="00F07FBA">
            <w:pPr>
              <w:jc w:val="center"/>
              <w:rPr>
                <w:rFonts w:ascii="Symbol" w:hAnsi="Symbol"/>
              </w:rPr>
            </w:pPr>
            <w:r>
              <w:rPr>
                <w:rFonts w:ascii="Symbol" w:hAnsi="Symbol"/>
              </w:rPr>
              <w:t></w:t>
            </w:r>
            <w:r>
              <w:rPr>
                <w:rFonts w:ascii="Symbol" w:hAnsi="Symbol"/>
              </w:rPr>
              <w:t></w:t>
            </w:r>
          </w:p>
        </w:tc>
        <w:tc>
          <w:tcPr>
            <w:tcW w:w="1368" w:type="dxa"/>
            <w:tcBorders>
              <w:bottom w:val="single" w:sz="4" w:space="0" w:color="auto"/>
            </w:tcBorders>
          </w:tcPr>
          <w:p w14:paraId="3A4224CB" w14:textId="5C1C19A9" w:rsidR="00EC26A5" w:rsidRDefault="00EC26A5" w:rsidP="00F07FBA">
            <w:pPr>
              <w:jc w:val="center"/>
              <w:rPr>
                <w:rFonts w:ascii="Symbol" w:hAnsi="Symbol"/>
              </w:rPr>
            </w:pPr>
            <w:r>
              <w:rPr>
                <w:rFonts w:ascii="Symbol" w:hAnsi="Symbol"/>
              </w:rPr>
              <w:t></w:t>
            </w:r>
            <w:r>
              <w:rPr>
                <w:rFonts w:ascii="Symbol" w:hAnsi="Symbol"/>
              </w:rPr>
              <w:t></w:t>
            </w:r>
          </w:p>
        </w:tc>
        <w:tc>
          <w:tcPr>
            <w:tcW w:w="1368" w:type="dxa"/>
            <w:tcBorders>
              <w:bottom w:val="single" w:sz="4" w:space="0" w:color="auto"/>
              <w:right w:val="single" w:sz="4" w:space="0" w:color="auto"/>
            </w:tcBorders>
          </w:tcPr>
          <w:p w14:paraId="168A44C2" w14:textId="3D114F7F" w:rsidR="00EC26A5" w:rsidRDefault="00EC26A5" w:rsidP="00F07FBA">
            <w:pPr>
              <w:jc w:val="center"/>
              <w:rPr>
                <w:rFonts w:ascii="Symbol" w:hAnsi="Symbol"/>
              </w:rPr>
            </w:pPr>
            <w:r>
              <w:rPr>
                <w:rFonts w:ascii="Symbol" w:hAnsi="Symbol"/>
              </w:rPr>
              <w:t></w:t>
            </w:r>
          </w:p>
        </w:tc>
        <w:tc>
          <w:tcPr>
            <w:tcW w:w="846" w:type="dxa"/>
            <w:tcBorders>
              <w:left w:val="single" w:sz="4" w:space="0" w:color="auto"/>
              <w:bottom w:val="single" w:sz="4" w:space="0" w:color="auto"/>
              <w:right w:val="single" w:sz="4" w:space="0" w:color="auto"/>
            </w:tcBorders>
          </w:tcPr>
          <w:p w14:paraId="517C851E" w14:textId="2F678C72" w:rsidR="00EC26A5" w:rsidRDefault="00EC26A5" w:rsidP="00EC26A5">
            <w:pPr>
              <w:jc w:val="both"/>
              <w:rPr>
                <w:i/>
              </w:rPr>
            </w:pPr>
            <w:proofErr w:type="gramStart"/>
            <w:r>
              <w:rPr>
                <w:i/>
              </w:rPr>
              <w:t>y</w:t>
            </w:r>
            <w:proofErr w:type="gramEnd"/>
            <w:r>
              <w:rPr>
                <w:i/>
              </w:rPr>
              <w:t>, R</w:t>
            </w:r>
            <w:r w:rsidRPr="00EC26A5">
              <w:rPr>
                <w:i/>
                <w:vertAlign w:val="subscript"/>
              </w:rPr>
              <w:t>x</w:t>
            </w:r>
          </w:p>
        </w:tc>
        <w:tc>
          <w:tcPr>
            <w:tcW w:w="1080" w:type="dxa"/>
            <w:tcBorders>
              <w:left w:val="single" w:sz="4" w:space="0" w:color="auto"/>
              <w:bottom w:val="single" w:sz="4" w:space="0" w:color="auto"/>
            </w:tcBorders>
          </w:tcPr>
          <w:p w14:paraId="310BA40B" w14:textId="3283C27D" w:rsidR="00EC26A5" w:rsidRDefault="00EC26A5" w:rsidP="00EC26A5">
            <w:pPr>
              <w:jc w:val="both"/>
              <w:rPr>
                <w:i/>
              </w:rPr>
            </w:pPr>
            <w:proofErr w:type="spellStart"/>
            <w:proofErr w:type="gramStart"/>
            <w:r>
              <w:rPr>
                <w:i/>
              </w:rPr>
              <w:t>yz</w:t>
            </w:r>
            <w:proofErr w:type="spellEnd"/>
            <w:proofErr w:type="gramEnd"/>
          </w:p>
        </w:tc>
      </w:tr>
    </w:tbl>
    <w:p w14:paraId="0734B245" w14:textId="77777777" w:rsidR="00EC26A5" w:rsidRPr="00EC26A5" w:rsidRDefault="00EC26A5" w:rsidP="00B40D23">
      <w:pPr>
        <w:jc w:val="both"/>
      </w:pPr>
    </w:p>
    <w:p w14:paraId="0678445C" w14:textId="7955D96C" w:rsidR="00CA76BD" w:rsidRDefault="00B5487D" w:rsidP="00B40D23">
      <w:pPr>
        <w:jc w:val="both"/>
      </w:pPr>
      <w:r>
        <w:t xml:space="preserve">The point group is indicated in the top left hand corner of the character table. To the right of the point group, all of the symmetry operations inherent to </w:t>
      </w:r>
      <w:r w:rsidR="008977A7">
        <w:t>that point group are listed</w:t>
      </w:r>
      <w:commentRangeStart w:id="0"/>
      <w:commentRangeStart w:id="1"/>
      <w:r w:rsidR="008977A7">
        <w:t>.</w:t>
      </w:r>
      <w:commentRangeEnd w:id="0"/>
      <w:r w:rsidR="00E73267">
        <w:rPr>
          <w:rStyle w:val="CommentReference"/>
        </w:rPr>
        <w:commentReference w:id="0"/>
      </w:r>
      <w:commentRangeEnd w:id="1"/>
      <w:r w:rsidR="008E1DDE">
        <w:rPr>
          <w:rStyle w:val="CommentReference"/>
        </w:rPr>
        <w:commentReference w:id="1"/>
      </w:r>
      <w:r w:rsidR="008977A7">
        <w:t xml:space="preserve"> The subsequent rows list all of the symmetry representations (irreducible representations</w:t>
      </w:r>
      <w:ins w:id="2" w:author="Tamara Powers" w:date="2017-02-27T11:02:00Z">
        <w:r w:rsidR="008E1DDE">
          <w:t xml:space="preserve">, represented by </w:t>
        </w:r>
        <w:proofErr w:type="spellStart"/>
        <w:r w:rsidR="008E1DDE">
          <w:t>Mulliken</w:t>
        </w:r>
        <w:proofErr w:type="spellEnd"/>
        <w:r w:rsidR="008E1DDE">
          <w:t xml:space="preserve"> symbols, </w:t>
        </w:r>
        <w:proofErr w:type="spellStart"/>
        <w:r w:rsidR="008E1DDE">
          <w:rPr>
            <w:i/>
          </w:rPr>
          <w:t>ie</w:t>
        </w:r>
        <w:proofErr w:type="spellEnd"/>
        <w:r w:rsidR="008E1DDE">
          <w:t xml:space="preserve">. </w:t>
        </w:r>
        <w:r w:rsidR="008E1DDE">
          <w:rPr>
            <w:i/>
          </w:rPr>
          <w:t>A</w:t>
        </w:r>
        <w:r w:rsidR="008E1DDE">
          <w:rPr>
            <w:vertAlign w:val="subscript"/>
          </w:rPr>
          <w:t>1</w:t>
        </w:r>
      </w:ins>
      <w:r w:rsidR="008977A7">
        <w:t xml:space="preserve">) contained in that point group, along with the </w:t>
      </w:r>
      <w:r w:rsidR="00055951">
        <w:t>symmetry of functions</w:t>
      </w:r>
      <w:r w:rsidR="008977A7">
        <w:t>, which can tell us about the symmetry of atomic orbitals as well as linear movement along the x-, y-, and z-axis.</w:t>
      </w:r>
    </w:p>
    <w:p w14:paraId="41FCCC3A" w14:textId="5C970D35" w:rsidR="007D24CA" w:rsidRDefault="00FA0D83" w:rsidP="00B40D23">
      <w:pPr>
        <w:jc w:val="both"/>
      </w:pPr>
      <w:r>
        <w:t>Using the character table</w:t>
      </w:r>
      <w:r w:rsidR="00CA76BD">
        <w:t xml:space="preserve"> for the point group </w:t>
      </w:r>
      <w:r w:rsidR="00CA76BD">
        <w:rPr>
          <w:i/>
        </w:rPr>
        <w:t>C</w:t>
      </w:r>
      <w:r w:rsidR="00CA76BD">
        <w:rPr>
          <w:vertAlign w:val="subscript"/>
        </w:rPr>
        <w:t>2v</w:t>
      </w:r>
      <w:r>
        <w:t>, w</w:t>
      </w:r>
      <w:r w:rsidR="00CE3188">
        <w:t>e generate a reducible representation</w:t>
      </w:r>
      <w:r w:rsidR="0060055D">
        <w:t xml:space="preserve"> (</w:t>
      </w:r>
      <w:proofErr w:type="spellStart"/>
      <w:r w:rsidR="0060055D">
        <w:t>Γ</w:t>
      </w:r>
      <w:r w:rsidR="0060055D">
        <w:rPr>
          <w:vertAlign w:val="subscript"/>
        </w:rPr>
        <w:t>red</w:t>
      </w:r>
      <w:proofErr w:type="spellEnd"/>
      <w:r w:rsidR="0060055D">
        <w:t>)</w:t>
      </w:r>
      <w:r w:rsidR="00CE3188">
        <w:t xml:space="preserve"> of </w:t>
      </w:r>
      <w:r w:rsidR="003179AD">
        <w:t xml:space="preserve">the </w:t>
      </w:r>
      <w:r w:rsidR="001326C5">
        <w:t>C–O</w:t>
      </w:r>
      <w:r w:rsidR="00754313">
        <w:t xml:space="preserve"> stretching modes in the molecule</w:t>
      </w:r>
      <w:r w:rsidR="00CA76BD">
        <w:t xml:space="preserve"> </w:t>
      </w:r>
      <w:proofErr w:type="spellStart"/>
      <w:r w:rsidR="00CA76BD" w:rsidRPr="003D35C1">
        <w:rPr>
          <w:i/>
        </w:rPr>
        <w:t>cis</w:t>
      </w:r>
      <w:proofErr w:type="spellEnd"/>
      <w:r w:rsidR="00CA76BD" w:rsidRPr="003D35C1">
        <w:rPr>
          <w:i/>
        </w:rPr>
        <w:t>-</w:t>
      </w:r>
      <w:proofErr w:type="gramStart"/>
      <w:r w:rsidR="00CA76BD">
        <w:t>Mo(</w:t>
      </w:r>
      <w:proofErr w:type="gramEnd"/>
      <w:r w:rsidR="00CA76BD">
        <w:t>CO)</w:t>
      </w:r>
      <w:r w:rsidR="00CA76BD">
        <w:rPr>
          <w:vertAlign w:val="subscript"/>
        </w:rPr>
        <w:t>4</w:t>
      </w:r>
      <w:r w:rsidR="00CA76BD">
        <w:t>[P(</w:t>
      </w:r>
      <w:proofErr w:type="spellStart"/>
      <w:r w:rsidR="00CA76BD">
        <w:t>OPh</w:t>
      </w:r>
      <w:proofErr w:type="spellEnd"/>
      <w:r w:rsidR="00CA76BD">
        <w:t>)</w:t>
      </w:r>
      <w:r w:rsidR="00CA76BD">
        <w:rPr>
          <w:vertAlign w:val="subscript"/>
        </w:rPr>
        <w:t>3</w:t>
      </w:r>
      <w:r w:rsidR="00CA76BD">
        <w:t>]</w:t>
      </w:r>
      <w:r w:rsidR="00CA76BD">
        <w:rPr>
          <w:vertAlign w:val="subscript"/>
        </w:rPr>
        <w:t>2</w:t>
      </w:r>
      <w:r w:rsidR="00754313">
        <w:t xml:space="preserve"> (</w:t>
      </w:r>
      <w:r w:rsidR="00754313" w:rsidRPr="00754313">
        <w:rPr>
          <w:b/>
        </w:rPr>
        <w:t xml:space="preserve">Figure </w:t>
      </w:r>
      <w:r w:rsidR="005C4EA7">
        <w:rPr>
          <w:b/>
        </w:rPr>
        <w:t>3</w:t>
      </w:r>
      <w:r w:rsidR="00754313">
        <w:t>).</w:t>
      </w:r>
      <w:r w:rsidR="00CA76BD">
        <w:t xml:space="preserve"> </w:t>
      </w:r>
      <w:r w:rsidR="00B136E3">
        <w:t>The reducible representation</w:t>
      </w:r>
      <w:r w:rsidR="00350D45">
        <w:t>,</w:t>
      </w:r>
      <w:r w:rsidR="00754313">
        <w:t xml:space="preserve"> or the</w:t>
      </w:r>
      <w:r w:rsidR="00350D45">
        <w:t xml:space="preserve"> linear combination of irreducible representations,</w:t>
      </w:r>
      <w:r w:rsidR="00B136E3">
        <w:t xml:space="preserve"> can be generated by applying each of the symmetry operations within the character table to the </w:t>
      </w:r>
      <w:r w:rsidR="00754313">
        <w:t xml:space="preserve">vibrations within </w:t>
      </w:r>
      <w:r w:rsidR="00B136E3">
        <w:t xml:space="preserve">molecule and recording the number of </w:t>
      </w:r>
      <w:r w:rsidR="001326C5">
        <w:t xml:space="preserve">C–O </w:t>
      </w:r>
      <w:r w:rsidR="00754313">
        <w:t>vibrations</w:t>
      </w:r>
      <w:r w:rsidR="00B136E3">
        <w:t xml:space="preserve"> that remain unchanged (in the same position in space). For example, upon applying the identity symmetry element to the </w:t>
      </w:r>
      <w:r w:rsidR="00754313">
        <w:t>C</w:t>
      </w:r>
      <w:r w:rsidR="001326C5">
        <w:t>–</w:t>
      </w:r>
      <w:r w:rsidR="00754313">
        <w:t>O vibrations in</w:t>
      </w:r>
      <w:r w:rsidR="00B136E3">
        <w:t xml:space="preserve"> </w:t>
      </w:r>
      <w:proofErr w:type="spellStart"/>
      <w:r w:rsidR="00B136E3" w:rsidRPr="003D35C1">
        <w:rPr>
          <w:i/>
        </w:rPr>
        <w:t>cis</w:t>
      </w:r>
      <w:proofErr w:type="spellEnd"/>
      <w:r w:rsidR="00B136E3" w:rsidRPr="003D35C1">
        <w:rPr>
          <w:i/>
        </w:rPr>
        <w:t>-</w:t>
      </w:r>
      <w:proofErr w:type="gramStart"/>
      <w:r w:rsidR="00B136E3">
        <w:t>Mo(</w:t>
      </w:r>
      <w:proofErr w:type="gramEnd"/>
      <w:r w:rsidR="00B136E3">
        <w:t>CO)</w:t>
      </w:r>
      <w:r w:rsidR="00B136E3">
        <w:rPr>
          <w:vertAlign w:val="subscript"/>
        </w:rPr>
        <w:t>4</w:t>
      </w:r>
      <w:r w:rsidR="00B136E3">
        <w:t>[P(</w:t>
      </w:r>
      <w:proofErr w:type="spellStart"/>
      <w:r w:rsidR="00B136E3">
        <w:t>OPh</w:t>
      </w:r>
      <w:proofErr w:type="spellEnd"/>
      <w:r w:rsidR="00B136E3">
        <w:t>)</w:t>
      </w:r>
      <w:r w:rsidR="00B136E3">
        <w:rPr>
          <w:vertAlign w:val="subscript"/>
        </w:rPr>
        <w:t>3</w:t>
      </w:r>
      <w:r w:rsidR="00B136E3">
        <w:t>]</w:t>
      </w:r>
      <w:r w:rsidR="00B136E3">
        <w:rPr>
          <w:vertAlign w:val="subscript"/>
        </w:rPr>
        <w:t>2</w:t>
      </w:r>
      <w:r w:rsidR="00B136E3" w:rsidRPr="00B136E3">
        <w:t>, all</w:t>
      </w:r>
      <w:r w:rsidR="00B136E3">
        <w:t xml:space="preserve"> </w:t>
      </w:r>
      <w:r w:rsidR="00754313">
        <w:t>four of the vibrational arrows</w:t>
      </w:r>
      <w:r w:rsidR="00B136E3">
        <w:t xml:space="preserve"> remain in the same position. Therefore, the </w:t>
      </w:r>
      <w:r w:rsidR="00350D45">
        <w:t>first</w:t>
      </w:r>
      <w:r w:rsidR="00754313">
        <w:t xml:space="preserve"> value in our reducible representation is 4. If we continue this exercise, we generate the reducible representation shown below.</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1368"/>
        <w:gridCol w:w="1368"/>
        <w:gridCol w:w="1368"/>
        <w:gridCol w:w="1368"/>
      </w:tblGrid>
      <w:tr w:rsidR="00754313" w:rsidRPr="00EC26A5" w14:paraId="625303D0" w14:textId="77777777" w:rsidTr="00754313">
        <w:trPr>
          <w:jc w:val="center"/>
        </w:trPr>
        <w:tc>
          <w:tcPr>
            <w:tcW w:w="630" w:type="dxa"/>
            <w:tcBorders>
              <w:bottom w:val="single" w:sz="4" w:space="0" w:color="auto"/>
              <w:right w:val="single" w:sz="4" w:space="0" w:color="auto"/>
            </w:tcBorders>
          </w:tcPr>
          <w:p w14:paraId="1BBC2A64" w14:textId="77777777" w:rsidR="00754313" w:rsidRPr="00EC26A5" w:rsidRDefault="00754313" w:rsidP="00B5487D">
            <w:pPr>
              <w:jc w:val="both"/>
              <w:rPr>
                <w:b/>
                <w:vertAlign w:val="subscript"/>
              </w:rPr>
            </w:pPr>
            <w:r w:rsidRPr="00EC26A5">
              <w:rPr>
                <w:b/>
                <w:i/>
              </w:rPr>
              <w:lastRenderedPageBreak/>
              <w:t>C</w:t>
            </w:r>
            <w:r w:rsidRPr="00EC26A5">
              <w:rPr>
                <w:b/>
                <w:vertAlign w:val="subscript"/>
              </w:rPr>
              <w:t>2v</w:t>
            </w:r>
          </w:p>
        </w:tc>
        <w:tc>
          <w:tcPr>
            <w:tcW w:w="1368" w:type="dxa"/>
            <w:tcBorders>
              <w:left w:val="single" w:sz="4" w:space="0" w:color="auto"/>
              <w:bottom w:val="single" w:sz="4" w:space="0" w:color="auto"/>
            </w:tcBorders>
          </w:tcPr>
          <w:p w14:paraId="1CB2F747" w14:textId="77777777" w:rsidR="00754313" w:rsidRPr="00EC26A5" w:rsidRDefault="00754313" w:rsidP="00B5487D">
            <w:pPr>
              <w:jc w:val="center"/>
              <w:rPr>
                <w:b/>
                <w:i/>
              </w:rPr>
            </w:pPr>
            <w:r w:rsidRPr="00EC26A5">
              <w:rPr>
                <w:b/>
                <w:i/>
              </w:rPr>
              <w:t>E</w:t>
            </w:r>
          </w:p>
        </w:tc>
        <w:tc>
          <w:tcPr>
            <w:tcW w:w="1368" w:type="dxa"/>
            <w:tcBorders>
              <w:bottom w:val="single" w:sz="4" w:space="0" w:color="auto"/>
            </w:tcBorders>
          </w:tcPr>
          <w:p w14:paraId="18C51412" w14:textId="77777777" w:rsidR="00754313" w:rsidRPr="00EC26A5" w:rsidRDefault="00754313" w:rsidP="00B5487D">
            <w:pPr>
              <w:jc w:val="center"/>
              <w:rPr>
                <w:b/>
                <w:vertAlign w:val="subscript"/>
              </w:rPr>
            </w:pPr>
            <w:r w:rsidRPr="00EC26A5">
              <w:rPr>
                <w:b/>
                <w:i/>
              </w:rPr>
              <w:t>C</w:t>
            </w:r>
            <w:r w:rsidRPr="00EC26A5">
              <w:rPr>
                <w:b/>
                <w:vertAlign w:val="subscript"/>
              </w:rPr>
              <w:t>2</w:t>
            </w:r>
          </w:p>
        </w:tc>
        <w:tc>
          <w:tcPr>
            <w:tcW w:w="1368" w:type="dxa"/>
            <w:tcBorders>
              <w:bottom w:val="single" w:sz="4" w:space="0" w:color="auto"/>
            </w:tcBorders>
          </w:tcPr>
          <w:p w14:paraId="5B9FAFA2" w14:textId="77777777" w:rsidR="00754313" w:rsidRPr="00EC26A5" w:rsidRDefault="00754313" w:rsidP="00B5487D">
            <w:pPr>
              <w:jc w:val="center"/>
              <w:rPr>
                <w:b/>
              </w:rPr>
            </w:pPr>
            <w:proofErr w:type="gramStart"/>
            <w:r w:rsidRPr="00EC26A5">
              <w:rPr>
                <w:rFonts w:ascii="Symbol" w:hAnsi="Symbol"/>
                <w:b/>
              </w:rPr>
              <w:t></w:t>
            </w:r>
            <w:r w:rsidRPr="00EC26A5">
              <w:rPr>
                <w:b/>
                <w:vertAlign w:val="subscript"/>
              </w:rPr>
              <w:t>v</w:t>
            </w:r>
            <w:r w:rsidRPr="00EC26A5">
              <w:rPr>
                <w:b/>
              </w:rPr>
              <w:t>(</w:t>
            </w:r>
            <w:proofErr w:type="spellStart"/>
            <w:proofErr w:type="gramEnd"/>
            <w:r w:rsidRPr="00EC26A5">
              <w:rPr>
                <w:b/>
              </w:rPr>
              <w:t>xz</w:t>
            </w:r>
            <w:proofErr w:type="spellEnd"/>
            <w:r w:rsidRPr="00EC26A5">
              <w:rPr>
                <w:b/>
              </w:rPr>
              <w:t>)</w:t>
            </w:r>
          </w:p>
        </w:tc>
        <w:tc>
          <w:tcPr>
            <w:tcW w:w="1368" w:type="dxa"/>
            <w:tcBorders>
              <w:bottom w:val="single" w:sz="4" w:space="0" w:color="auto"/>
            </w:tcBorders>
          </w:tcPr>
          <w:p w14:paraId="1821C36E" w14:textId="77777777" w:rsidR="00754313" w:rsidRPr="00EC26A5" w:rsidRDefault="00754313" w:rsidP="00B5487D">
            <w:pPr>
              <w:jc w:val="center"/>
              <w:rPr>
                <w:b/>
              </w:rPr>
            </w:pPr>
            <w:proofErr w:type="gramStart"/>
            <w:r w:rsidRPr="00EC26A5">
              <w:rPr>
                <w:rFonts w:ascii="Symbol" w:hAnsi="Symbol"/>
                <w:b/>
              </w:rPr>
              <w:t></w:t>
            </w:r>
            <w:r w:rsidRPr="00EC26A5">
              <w:rPr>
                <w:b/>
                <w:vertAlign w:val="subscript"/>
              </w:rPr>
              <w:t>v</w:t>
            </w:r>
            <w:r w:rsidRPr="00EC26A5">
              <w:rPr>
                <w:b/>
              </w:rPr>
              <w:t>’(</w:t>
            </w:r>
            <w:proofErr w:type="spellStart"/>
            <w:proofErr w:type="gramEnd"/>
            <w:r w:rsidRPr="00EC26A5">
              <w:rPr>
                <w:b/>
              </w:rPr>
              <w:t>yz</w:t>
            </w:r>
            <w:proofErr w:type="spellEnd"/>
            <w:r w:rsidRPr="00EC26A5">
              <w:rPr>
                <w:b/>
              </w:rPr>
              <w:t>)</w:t>
            </w:r>
          </w:p>
        </w:tc>
      </w:tr>
      <w:tr w:rsidR="00754313" w:rsidRPr="00EC26A5" w14:paraId="7F8363D9" w14:textId="77777777" w:rsidTr="00754313">
        <w:trPr>
          <w:jc w:val="center"/>
        </w:trPr>
        <w:tc>
          <w:tcPr>
            <w:tcW w:w="630" w:type="dxa"/>
            <w:tcBorders>
              <w:top w:val="single" w:sz="4" w:space="0" w:color="auto"/>
              <w:right w:val="single" w:sz="4" w:space="0" w:color="auto"/>
            </w:tcBorders>
          </w:tcPr>
          <w:p w14:paraId="25C62CE3" w14:textId="69789E94" w:rsidR="00754313" w:rsidRPr="00EC26A5" w:rsidRDefault="00754313" w:rsidP="00B5487D">
            <w:pPr>
              <w:jc w:val="both"/>
              <w:rPr>
                <w:i/>
                <w:vertAlign w:val="subscript"/>
              </w:rPr>
            </w:pPr>
            <w:proofErr w:type="spellStart"/>
            <w:r>
              <w:t>Γ</w:t>
            </w:r>
            <w:r>
              <w:rPr>
                <w:vertAlign w:val="subscript"/>
              </w:rPr>
              <w:t>red</w:t>
            </w:r>
            <w:proofErr w:type="spellEnd"/>
          </w:p>
        </w:tc>
        <w:tc>
          <w:tcPr>
            <w:tcW w:w="1368" w:type="dxa"/>
            <w:tcBorders>
              <w:top w:val="single" w:sz="4" w:space="0" w:color="auto"/>
              <w:left w:val="single" w:sz="4" w:space="0" w:color="auto"/>
            </w:tcBorders>
          </w:tcPr>
          <w:p w14:paraId="3EB4D0A3" w14:textId="6B1BC421" w:rsidR="00754313" w:rsidRPr="00EC26A5" w:rsidRDefault="00754313" w:rsidP="00B5487D">
            <w:pPr>
              <w:jc w:val="center"/>
            </w:pPr>
            <w:r>
              <w:t>4</w:t>
            </w:r>
          </w:p>
        </w:tc>
        <w:tc>
          <w:tcPr>
            <w:tcW w:w="1368" w:type="dxa"/>
            <w:tcBorders>
              <w:top w:val="single" w:sz="4" w:space="0" w:color="auto"/>
            </w:tcBorders>
          </w:tcPr>
          <w:p w14:paraId="39B4E4B1" w14:textId="6D510B34" w:rsidR="00754313" w:rsidRPr="00EC26A5" w:rsidRDefault="00754313" w:rsidP="00B5487D">
            <w:pPr>
              <w:jc w:val="center"/>
            </w:pPr>
            <w:r>
              <w:t>0</w:t>
            </w:r>
          </w:p>
        </w:tc>
        <w:tc>
          <w:tcPr>
            <w:tcW w:w="1368" w:type="dxa"/>
            <w:tcBorders>
              <w:top w:val="single" w:sz="4" w:space="0" w:color="auto"/>
            </w:tcBorders>
          </w:tcPr>
          <w:p w14:paraId="6BB62E38" w14:textId="639E0DC6" w:rsidR="00754313" w:rsidRPr="00EC26A5" w:rsidRDefault="00754313" w:rsidP="00B5487D">
            <w:pPr>
              <w:jc w:val="center"/>
              <w:rPr>
                <w:rFonts w:ascii="Symbol" w:hAnsi="Symbol"/>
              </w:rPr>
            </w:pPr>
            <w:r>
              <w:rPr>
                <w:rFonts w:ascii="Symbol" w:hAnsi="Symbol"/>
              </w:rPr>
              <w:t></w:t>
            </w:r>
          </w:p>
        </w:tc>
        <w:tc>
          <w:tcPr>
            <w:tcW w:w="1368" w:type="dxa"/>
            <w:tcBorders>
              <w:top w:val="single" w:sz="4" w:space="0" w:color="auto"/>
            </w:tcBorders>
          </w:tcPr>
          <w:p w14:paraId="471804F7" w14:textId="688F3DBD" w:rsidR="00754313" w:rsidRPr="00EC26A5" w:rsidRDefault="00754313" w:rsidP="00B5487D">
            <w:pPr>
              <w:jc w:val="center"/>
              <w:rPr>
                <w:rFonts w:ascii="Symbol" w:hAnsi="Symbol"/>
              </w:rPr>
            </w:pPr>
            <w:r>
              <w:rPr>
                <w:rFonts w:ascii="Symbol" w:hAnsi="Symbol"/>
              </w:rPr>
              <w:t></w:t>
            </w:r>
          </w:p>
        </w:tc>
      </w:tr>
    </w:tbl>
    <w:p w14:paraId="5A405EDD" w14:textId="734E2EBD" w:rsidR="00754313" w:rsidRDefault="00754313" w:rsidP="00B40D23">
      <w:pPr>
        <w:jc w:val="both"/>
      </w:pPr>
      <w:r>
        <w:br/>
        <w:t xml:space="preserve">Next, we use the </w:t>
      </w:r>
      <w:r>
        <w:rPr>
          <w:i/>
        </w:rPr>
        <w:t>C</w:t>
      </w:r>
      <w:r>
        <w:rPr>
          <w:vertAlign w:val="subscript"/>
        </w:rPr>
        <w:t>2v</w:t>
      </w:r>
      <w:r>
        <w:t xml:space="preserve"> character table to find the linear combination of irreducible representations that generates </w:t>
      </w:r>
      <w:proofErr w:type="spellStart"/>
      <w:r>
        <w:t>Γ</w:t>
      </w:r>
      <w:r>
        <w:rPr>
          <w:vertAlign w:val="subscript"/>
        </w:rPr>
        <w:t>red</w:t>
      </w:r>
      <w:proofErr w:type="spellEnd"/>
      <w:r>
        <w:t xml:space="preserve"> for the </w:t>
      </w:r>
      <w:r w:rsidR="001326C5">
        <w:t>C–O</w:t>
      </w:r>
      <w:r>
        <w:t xml:space="preserve"> vibrations within </w:t>
      </w:r>
      <w:proofErr w:type="spellStart"/>
      <w:r w:rsidRPr="003D35C1">
        <w:rPr>
          <w:i/>
        </w:rPr>
        <w:t>cis</w:t>
      </w:r>
      <w:proofErr w:type="spellEnd"/>
      <w:r w:rsidRPr="003D35C1">
        <w:rPr>
          <w:i/>
        </w:rPr>
        <w:t>-</w:t>
      </w:r>
      <w:proofErr w:type="gramStart"/>
      <w:r>
        <w:t>Mo(</w:t>
      </w:r>
      <w:proofErr w:type="gramEnd"/>
      <w:r>
        <w:t>CO)</w:t>
      </w:r>
      <w:r>
        <w:rPr>
          <w:vertAlign w:val="subscript"/>
        </w:rPr>
        <w:t>4</w:t>
      </w:r>
      <w:r>
        <w:t>[P(</w:t>
      </w:r>
      <w:proofErr w:type="spellStart"/>
      <w:r>
        <w:t>OPh</w:t>
      </w:r>
      <w:proofErr w:type="spellEnd"/>
      <w:r>
        <w:t>)</w:t>
      </w:r>
      <w:r>
        <w:rPr>
          <w:vertAlign w:val="subscript"/>
        </w:rPr>
        <w:t>3</w:t>
      </w:r>
      <w:r>
        <w:t>]</w:t>
      </w:r>
      <w:r>
        <w:rPr>
          <w:vertAlign w:val="subscript"/>
        </w:rPr>
        <w:t>2</w:t>
      </w:r>
      <w:r>
        <w:t xml:space="preserve">. </w:t>
      </w:r>
      <w:r w:rsidR="00E3094A">
        <w:t>Reduction of the reducible representation can be achieved using the reduction formula shown in equation 3.</w:t>
      </w:r>
    </w:p>
    <w:p w14:paraId="28C1A439" w14:textId="69ED19DA" w:rsidR="00E3094A" w:rsidRDefault="00E3094A" w:rsidP="00B40D23">
      <w:pPr>
        <w:jc w:val="both"/>
        <w:rPr>
          <w:rFonts w:eastAsiaTheme="minorEastAsia"/>
        </w:rPr>
      </w:pPr>
      <w:r>
        <w:tab/>
      </w:r>
      <w:r>
        <w:tab/>
      </w:r>
      <m:oMath>
        <m:sSub>
          <m:sSubPr>
            <m:ctrlPr>
              <w:rPr>
                <w:rFonts w:ascii="Cambria Math" w:hAnsi="Cambria Math"/>
                <w:i/>
              </w:rPr>
            </m:ctrlPr>
          </m:sSubPr>
          <m:e>
            <m:r>
              <w:rPr>
                <w:rFonts w:ascii="Cambria Math" w:hAnsi="Cambria Math"/>
              </w:rPr>
              <m:t>n</m:t>
            </m:r>
          </m:e>
          <m:sub>
            <m:r>
              <w:rPr>
                <w:rFonts w:ascii="Cambria Math" w:hAnsi="Cambria Math"/>
              </w:rPr>
              <m:t>i</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h</m:t>
            </m:r>
          </m:den>
        </m:f>
        <m:nary>
          <m:naryPr>
            <m:chr m:val="∑"/>
            <m:limLoc m:val="undOvr"/>
            <m:supHide m:val="1"/>
            <m:ctrlPr>
              <w:rPr>
                <w:rFonts w:ascii="Cambria Math" w:hAnsi="Cambria Math"/>
                <w:i/>
              </w:rPr>
            </m:ctrlPr>
          </m:naryPr>
          <m:sub>
            <m:r>
              <w:rPr>
                <w:rFonts w:ascii="Cambria Math" w:hAnsi="Cambria Math"/>
              </w:rPr>
              <m:t>c</m:t>
            </m:r>
          </m:sub>
          <m:sup/>
          <m:e>
            <m:sSub>
              <m:sSubPr>
                <m:ctrlPr>
                  <w:rPr>
                    <w:rFonts w:ascii="Cambria Math" w:hAnsi="Cambria Math"/>
                    <w:i/>
                  </w:rPr>
                </m:ctrlPr>
              </m:sSubPr>
              <m:e>
                <m:r>
                  <w:rPr>
                    <w:rFonts w:ascii="Cambria Math" w:hAnsi="Cambria Math"/>
                  </w:rPr>
                  <m:t>g</m:t>
                </m:r>
              </m:e>
              <m:sub>
                <m:r>
                  <w:rPr>
                    <w:rFonts w:ascii="Cambria Math" w:hAnsi="Cambria Math"/>
                  </w:rPr>
                  <m:t>c</m:t>
                </m:r>
              </m:sub>
            </m:sSub>
          </m:e>
        </m:nary>
        <m:sSub>
          <m:sSubPr>
            <m:ctrlPr>
              <w:rPr>
                <w:rFonts w:ascii="Cambria Math" w:hAnsi="Cambria Math"/>
                <w:i/>
              </w:rPr>
            </m:ctrlPr>
          </m:sSubPr>
          <m:e>
            <m:r>
              <w:rPr>
                <w:rFonts w:ascii="Cambria Math" w:hAnsi="Cambria Math"/>
              </w:rPr>
              <m:t>χ</m:t>
            </m:r>
          </m:e>
          <m:sub>
            <m:r>
              <w:rPr>
                <w:rFonts w:ascii="Cambria Math" w:hAnsi="Cambria Math"/>
              </w:rPr>
              <m:t>i</m:t>
            </m:r>
          </m:sub>
        </m:sSub>
        <m:sSub>
          <m:sSubPr>
            <m:ctrlPr>
              <w:rPr>
                <w:rFonts w:ascii="Cambria Math" w:hAnsi="Cambria Math"/>
                <w:i/>
              </w:rPr>
            </m:ctrlPr>
          </m:sSubPr>
          <m:e>
            <m:r>
              <w:rPr>
                <w:rFonts w:ascii="Cambria Math" w:hAnsi="Cambria Math"/>
              </w:rPr>
              <m:t>χ</m:t>
            </m:r>
          </m:e>
          <m:sub>
            <m:r>
              <w:rPr>
                <w:rFonts w:ascii="Cambria Math" w:hAnsi="Cambria Math"/>
              </w:rPr>
              <m:t>r</m:t>
            </m:r>
          </m:sub>
        </m:sSub>
      </m:oMath>
      <w:r w:rsidR="0048117F">
        <w:rPr>
          <w:rFonts w:eastAsiaTheme="minorEastAsia"/>
        </w:rPr>
        <w:tab/>
      </w:r>
      <w:r w:rsidR="0048117F">
        <w:rPr>
          <w:rFonts w:eastAsiaTheme="minorEastAsia"/>
        </w:rPr>
        <w:tab/>
      </w:r>
      <w:r w:rsidR="0048117F">
        <w:rPr>
          <w:rFonts w:eastAsiaTheme="minorEastAsia"/>
        </w:rPr>
        <w:tab/>
      </w:r>
      <w:r w:rsidR="0048117F">
        <w:rPr>
          <w:rFonts w:eastAsiaTheme="minorEastAsia"/>
        </w:rPr>
        <w:tab/>
      </w:r>
      <w:r w:rsidR="0048117F">
        <w:rPr>
          <w:rFonts w:eastAsiaTheme="minorEastAsia"/>
        </w:rPr>
        <w:tab/>
      </w:r>
      <w:r w:rsidR="0048117F">
        <w:rPr>
          <w:rFonts w:eastAsiaTheme="minorEastAsia"/>
        </w:rPr>
        <w:tab/>
        <w:t>(3)</w:t>
      </w:r>
    </w:p>
    <w:p w14:paraId="248D00AD" w14:textId="2DD48F88" w:rsidR="0048117F" w:rsidRPr="0048117F" w:rsidRDefault="0048117F" w:rsidP="008027CA">
      <w:pPr>
        <w:spacing w:after="0"/>
        <w:jc w:val="both"/>
        <w:rPr>
          <w:sz w:val="22"/>
          <w:szCs w:val="22"/>
        </w:rPr>
      </w:pPr>
      <w:r>
        <w:tab/>
      </w:r>
      <w:r>
        <w:tab/>
      </w:r>
      <w:proofErr w:type="gramStart"/>
      <w:r w:rsidRPr="0048117F">
        <w:rPr>
          <w:sz w:val="22"/>
          <w:szCs w:val="22"/>
        </w:rPr>
        <w:t>where</w:t>
      </w:r>
      <w:proofErr w:type="gramEnd"/>
      <w:r w:rsidRPr="0048117F">
        <w:rPr>
          <w:sz w:val="22"/>
          <w:szCs w:val="22"/>
        </w:rPr>
        <w:t>:</w:t>
      </w:r>
    </w:p>
    <w:p w14:paraId="2B2D7BC2" w14:textId="02ADDA72" w:rsidR="0048117F" w:rsidRDefault="0048117F" w:rsidP="00A83D23">
      <w:pPr>
        <w:tabs>
          <w:tab w:val="left" w:pos="8100"/>
        </w:tabs>
        <w:spacing w:after="0"/>
        <w:ind w:left="1440" w:right="1800"/>
        <w:jc w:val="both"/>
        <w:rPr>
          <w:sz w:val="22"/>
          <w:szCs w:val="22"/>
        </w:rPr>
      </w:pPr>
      <w:proofErr w:type="spellStart"/>
      <w:proofErr w:type="gramStart"/>
      <w:r w:rsidRPr="0048117F">
        <w:rPr>
          <w:i/>
          <w:sz w:val="22"/>
          <w:szCs w:val="22"/>
        </w:rPr>
        <w:t>n</w:t>
      </w:r>
      <w:r w:rsidRPr="0048117F">
        <w:rPr>
          <w:i/>
          <w:sz w:val="22"/>
          <w:szCs w:val="22"/>
          <w:vertAlign w:val="subscript"/>
        </w:rPr>
        <w:t>i</w:t>
      </w:r>
      <w:proofErr w:type="spellEnd"/>
      <w:proofErr w:type="gramEnd"/>
      <w:r w:rsidRPr="0048117F">
        <w:rPr>
          <w:sz w:val="22"/>
          <w:szCs w:val="22"/>
        </w:rPr>
        <w:t xml:space="preserve"> = number of times the irreducible representation </w:t>
      </w:r>
      <w:proofErr w:type="spellStart"/>
      <w:r w:rsidRPr="0048117F">
        <w:rPr>
          <w:i/>
          <w:iCs/>
          <w:sz w:val="22"/>
          <w:szCs w:val="22"/>
        </w:rPr>
        <w:t>i</w:t>
      </w:r>
      <w:proofErr w:type="spellEnd"/>
      <w:r w:rsidRPr="0048117F">
        <w:rPr>
          <w:i/>
          <w:iCs/>
          <w:sz w:val="22"/>
          <w:szCs w:val="22"/>
        </w:rPr>
        <w:t xml:space="preserve"> </w:t>
      </w:r>
      <w:r w:rsidRPr="0048117F">
        <w:rPr>
          <w:sz w:val="22"/>
          <w:szCs w:val="22"/>
        </w:rPr>
        <w:t xml:space="preserve">occurs in the reducible representation </w:t>
      </w:r>
    </w:p>
    <w:p w14:paraId="62A1E89B" w14:textId="71ADAD80" w:rsidR="0048117F" w:rsidRDefault="0048117F" w:rsidP="008027CA">
      <w:pPr>
        <w:spacing w:after="0"/>
        <w:ind w:left="1440"/>
        <w:jc w:val="both"/>
        <w:rPr>
          <w:sz w:val="22"/>
          <w:szCs w:val="22"/>
        </w:rPr>
      </w:pPr>
      <w:proofErr w:type="gramStart"/>
      <w:r>
        <w:rPr>
          <w:i/>
          <w:sz w:val="22"/>
          <w:szCs w:val="22"/>
        </w:rPr>
        <w:t>h</w:t>
      </w:r>
      <w:proofErr w:type="gramEnd"/>
      <w:r>
        <w:rPr>
          <w:sz w:val="22"/>
          <w:szCs w:val="22"/>
        </w:rPr>
        <w:t xml:space="preserve"> = order of the group</w:t>
      </w:r>
      <w:r w:rsidR="000017F3">
        <w:rPr>
          <w:sz w:val="22"/>
          <w:szCs w:val="22"/>
        </w:rPr>
        <w:t xml:space="preserve"> (total number of symmetry operations)</w:t>
      </w:r>
    </w:p>
    <w:p w14:paraId="27FB48E1" w14:textId="467EA053" w:rsidR="0048117F" w:rsidRDefault="0048117F" w:rsidP="008027CA">
      <w:pPr>
        <w:spacing w:after="0"/>
        <w:ind w:left="1440"/>
        <w:jc w:val="both"/>
        <w:rPr>
          <w:sz w:val="22"/>
          <w:szCs w:val="22"/>
        </w:rPr>
      </w:pPr>
      <w:proofErr w:type="gramStart"/>
      <w:r>
        <w:rPr>
          <w:i/>
          <w:sz w:val="22"/>
          <w:szCs w:val="22"/>
        </w:rPr>
        <w:t>c</w:t>
      </w:r>
      <w:proofErr w:type="gramEnd"/>
      <w:r>
        <w:rPr>
          <w:i/>
          <w:sz w:val="22"/>
          <w:szCs w:val="22"/>
        </w:rPr>
        <w:t xml:space="preserve"> </w:t>
      </w:r>
      <w:r w:rsidRPr="0048117F">
        <w:rPr>
          <w:sz w:val="22"/>
          <w:szCs w:val="22"/>
        </w:rPr>
        <w:t xml:space="preserve">= </w:t>
      </w:r>
      <w:r>
        <w:rPr>
          <w:sz w:val="22"/>
          <w:szCs w:val="22"/>
        </w:rPr>
        <w:t>the class of operation</w:t>
      </w:r>
    </w:p>
    <w:p w14:paraId="2B5A6919" w14:textId="043C54BF" w:rsidR="0048117F" w:rsidRPr="0048117F" w:rsidRDefault="0048117F" w:rsidP="008027CA">
      <w:pPr>
        <w:spacing w:after="0"/>
        <w:ind w:left="1440"/>
        <w:jc w:val="both"/>
        <w:rPr>
          <w:sz w:val="22"/>
          <w:szCs w:val="22"/>
        </w:rPr>
      </w:pPr>
      <w:proofErr w:type="spellStart"/>
      <w:proofErr w:type="gramStart"/>
      <w:r w:rsidRPr="0048117F">
        <w:rPr>
          <w:i/>
          <w:sz w:val="22"/>
          <w:szCs w:val="22"/>
        </w:rPr>
        <w:t>g</w:t>
      </w:r>
      <w:r w:rsidRPr="0048117F">
        <w:rPr>
          <w:i/>
          <w:sz w:val="22"/>
          <w:szCs w:val="22"/>
          <w:vertAlign w:val="subscript"/>
        </w:rPr>
        <w:t>c</w:t>
      </w:r>
      <w:proofErr w:type="spellEnd"/>
      <w:proofErr w:type="gramEnd"/>
      <w:r w:rsidRPr="0048117F">
        <w:rPr>
          <w:sz w:val="22"/>
          <w:szCs w:val="22"/>
        </w:rPr>
        <w:t xml:space="preserve"> = number of operations in the class</w:t>
      </w:r>
    </w:p>
    <w:p w14:paraId="458B189F" w14:textId="08BA8143" w:rsidR="0048117F" w:rsidRPr="0048117F" w:rsidRDefault="007E357D" w:rsidP="00A83D23">
      <w:pPr>
        <w:spacing w:after="0"/>
        <w:ind w:left="1440" w:right="1800"/>
        <w:jc w:val="both"/>
        <w:rPr>
          <w:rFonts w:eastAsiaTheme="minorEastAsia"/>
          <w:sz w:val="22"/>
          <w:szCs w:val="22"/>
        </w:rPr>
      </w:pPr>
      <m:oMath>
        <m:sSub>
          <m:sSubPr>
            <m:ctrlPr>
              <w:rPr>
                <w:rFonts w:ascii="Cambria Math" w:hAnsi="Cambria Math"/>
                <w:i/>
                <w:sz w:val="22"/>
                <w:szCs w:val="22"/>
              </w:rPr>
            </m:ctrlPr>
          </m:sSubPr>
          <m:e>
            <m:r>
              <w:rPr>
                <w:rFonts w:ascii="Cambria Math" w:hAnsi="Cambria Math"/>
                <w:sz w:val="22"/>
                <w:szCs w:val="22"/>
              </w:rPr>
              <m:t>χ</m:t>
            </m:r>
          </m:e>
          <m:sub>
            <m:r>
              <w:rPr>
                <w:rFonts w:ascii="Cambria Math" w:hAnsi="Cambria Math"/>
                <w:sz w:val="22"/>
                <w:szCs w:val="22"/>
              </w:rPr>
              <m:t>i</m:t>
            </m:r>
          </m:sub>
        </m:sSub>
      </m:oMath>
      <w:r w:rsidR="0048117F" w:rsidRPr="0048117F">
        <w:rPr>
          <w:rFonts w:eastAsiaTheme="minorEastAsia"/>
          <w:sz w:val="22"/>
          <w:szCs w:val="22"/>
        </w:rPr>
        <w:t xml:space="preserve"> = </w:t>
      </w:r>
      <w:proofErr w:type="gramStart"/>
      <w:r w:rsidR="0048117F" w:rsidRPr="0048117F">
        <w:rPr>
          <w:rFonts w:eastAsiaTheme="minorEastAsia"/>
          <w:sz w:val="22"/>
          <w:szCs w:val="22"/>
        </w:rPr>
        <w:t>character</w:t>
      </w:r>
      <w:proofErr w:type="gramEnd"/>
      <w:r w:rsidR="0048117F" w:rsidRPr="0048117F">
        <w:rPr>
          <w:rFonts w:eastAsiaTheme="minorEastAsia"/>
          <w:sz w:val="22"/>
          <w:szCs w:val="22"/>
        </w:rPr>
        <w:t xml:space="preserve"> of the irreducible representation for the operations of the class</w:t>
      </w:r>
    </w:p>
    <w:p w14:paraId="454DC6DE" w14:textId="44456A31" w:rsidR="007407C0" w:rsidRPr="00897AB8" w:rsidRDefault="007E357D" w:rsidP="00897AB8">
      <w:pPr>
        <w:spacing w:after="0"/>
        <w:ind w:left="1440" w:right="1800"/>
        <w:jc w:val="both"/>
        <w:rPr>
          <w:sz w:val="22"/>
          <w:szCs w:val="22"/>
        </w:rPr>
      </w:pPr>
      <m:oMath>
        <m:sSub>
          <m:sSubPr>
            <m:ctrlPr>
              <w:rPr>
                <w:rFonts w:ascii="Cambria Math" w:hAnsi="Cambria Math"/>
                <w:i/>
                <w:sz w:val="22"/>
                <w:szCs w:val="22"/>
              </w:rPr>
            </m:ctrlPr>
          </m:sSubPr>
          <m:e>
            <m:r>
              <w:rPr>
                <w:rFonts w:ascii="Cambria Math" w:hAnsi="Cambria Math"/>
                <w:sz w:val="22"/>
                <w:szCs w:val="22"/>
              </w:rPr>
              <m:t>χ</m:t>
            </m:r>
          </m:e>
          <m:sub>
            <m:r>
              <w:rPr>
                <w:rFonts w:ascii="Cambria Math" w:hAnsi="Cambria Math"/>
                <w:sz w:val="22"/>
                <w:szCs w:val="22"/>
              </w:rPr>
              <m:t>r</m:t>
            </m:r>
          </m:sub>
        </m:sSub>
      </m:oMath>
      <w:r w:rsidR="0048117F" w:rsidRPr="0048117F">
        <w:rPr>
          <w:rFonts w:eastAsiaTheme="minorEastAsia"/>
          <w:sz w:val="22"/>
          <w:szCs w:val="22"/>
        </w:rPr>
        <w:t xml:space="preserve"> = </w:t>
      </w:r>
      <w:proofErr w:type="gramStart"/>
      <w:r w:rsidR="0048117F" w:rsidRPr="0048117F">
        <w:rPr>
          <w:rFonts w:eastAsiaTheme="minorEastAsia"/>
          <w:sz w:val="22"/>
          <w:szCs w:val="22"/>
        </w:rPr>
        <w:t>character</w:t>
      </w:r>
      <w:proofErr w:type="gramEnd"/>
      <w:r w:rsidR="0048117F" w:rsidRPr="0048117F">
        <w:rPr>
          <w:rFonts w:eastAsiaTheme="minorEastAsia"/>
          <w:sz w:val="22"/>
          <w:szCs w:val="22"/>
        </w:rPr>
        <w:t xml:space="preserve"> of the reducible representation for the operations of the class</w:t>
      </w:r>
    </w:p>
    <w:p w14:paraId="2B713CB1" w14:textId="21CD39C4" w:rsidR="007407C0" w:rsidRPr="00055951" w:rsidRDefault="00122ABE" w:rsidP="00897AB8">
      <w:pPr>
        <w:spacing w:before="200"/>
        <w:jc w:val="both"/>
      </w:pPr>
      <w:r>
        <w:t>Using equation 3</w:t>
      </w:r>
      <w:r w:rsidR="00C73ADF">
        <w:t xml:space="preserve"> for each of the irreducible representations in the character table </w:t>
      </w:r>
      <w:r w:rsidR="00C73ADF">
        <w:rPr>
          <w:i/>
        </w:rPr>
        <w:t>C</w:t>
      </w:r>
      <w:r w:rsidR="00C73ADF">
        <w:rPr>
          <w:vertAlign w:val="subscript"/>
        </w:rPr>
        <w:t>2v</w:t>
      </w:r>
      <w:r>
        <w:t xml:space="preserve">, we find that </w:t>
      </w:r>
      <w:proofErr w:type="spellStart"/>
      <w:r>
        <w:t>Γ</w:t>
      </w:r>
      <w:r>
        <w:rPr>
          <w:vertAlign w:val="subscript"/>
        </w:rPr>
        <w:t>red</w:t>
      </w:r>
      <w:proofErr w:type="spellEnd"/>
      <w:r>
        <w:t xml:space="preserve"> = 2</w:t>
      </w:r>
      <w:r w:rsidRPr="00122ABE">
        <w:rPr>
          <w:i/>
        </w:rPr>
        <w:t>A</w:t>
      </w:r>
      <w:r>
        <w:rPr>
          <w:vertAlign w:val="subscript"/>
        </w:rPr>
        <w:t>1</w:t>
      </w:r>
      <w:r>
        <w:t xml:space="preserve"> + </w:t>
      </w:r>
      <w:r w:rsidRPr="00122ABE">
        <w:rPr>
          <w:i/>
        </w:rPr>
        <w:t>B</w:t>
      </w:r>
      <w:r>
        <w:rPr>
          <w:vertAlign w:val="subscript"/>
        </w:rPr>
        <w:t>1</w:t>
      </w:r>
      <w:r>
        <w:t xml:space="preserve"> + </w:t>
      </w:r>
      <w:r w:rsidRPr="00122ABE">
        <w:rPr>
          <w:i/>
        </w:rPr>
        <w:t>B</w:t>
      </w:r>
      <w:r>
        <w:rPr>
          <w:vertAlign w:val="subscript"/>
        </w:rPr>
        <w:t>2</w:t>
      </w:r>
      <w:r>
        <w:t>.</w:t>
      </w:r>
      <w:r w:rsidR="00C73ADF">
        <w:t xml:space="preserve"> All three of the contributing irreducible representations, </w:t>
      </w:r>
      <w:r w:rsidR="00C73ADF" w:rsidRPr="00122ABE">
        <w:rPr>
          <w:i/>
        </w:rPr>
        <w:t>A</w:t>
      </w:r>
      <w:r w:rsidR="00C73ADF">
        <w:rPr>
          <w:vertAlign w:val="subscript"/>
        </w:rPr>
        <w:t>1</w:t>
      </w:r>
      <w:r w:rsidR="00C73ADF">
        <w:t xml:space="preserve">, </w:t>
      </w:r>
      <w:r w:rsidR="00C73ADF" w:rsidRPr="00122ABE">
        <w:rPr>
          <w:i/>
        </w:rPr>
        <w:t>B</w:t>
      </w:r>
      <w:r w:rsidR="00C73ADF">
        <w:rPr>
          <w:vertAlign w:val="subscript"/>
        </w:rPr>
        <w:t>1</w:t>
      </w:r>
      <w:r w:rsidR="00C73ADF">
        <w:t xml:space="preserve">, and </w:t>
      </w:r>
      <w:r w:rsidR="00C73ADF" w:rsidRPr="00122ABE">
        <w:rPr>
          <w:i/>
        </w:rPr>
        <w:t>B</w:t>
      </w:r>
      <w:r w:rsidR="00C73ADF">
        <w:rPr>
          <w:vertAlign w:val="subscript"/>
        </w:rPr>
        <w:t>2</w:t>
      </w:r>
      <w:r w:rsidR="00C73ADF">
        <w:t xml:space="preserve">, </w:t>
      </w:r>
      <w:r w:rsidR="00055951">
        <w:t xml:space="preserve">are IR active because they transform as either the x-, y-, or z-axis (see the symmetry of functions in the character table). Therefore, we predict that </w:t>
      </w:r>
      <w:proofErr w:type="spellStart"/>
      <w:r w:rsidR="00055951" w:rsidRPr="003D35C1">
        <w:rPr>
          <w:i/>
        </w:rPr>
        <w:t>cis</w:t>
      </w:r>
      <w:proofErr w:type="spellEnd"/>
      <w:r w:rsidR="00055951" w:rsidRPr="003D35C1">
        <w:rPr>
          <w:i/>
        </w:rPr>
        <w:t>-</w:t>
      </w:r>
      <w:proofErr w:type="gramStart"/>
      <w:r w:rsidR="00055951">
        <w:t>Mo(</w:t>
      </w:r>
      <w:proofErr w:type="gramEnd"/>
      <w:r w:rsidR="00055951">
        <w:t>CO)</w:t>
      </w:r>
      <w:r w:rsidR="00055951">
        <w:rPr>
          <w:vertAlign w:val="subscript"/>
        </w:rPr>
        <w:t>4</w:t>
      </w:r>
      <w:r w:rsidR="00055951">
        <w:t>[P(</w:t>
      </w:r>
      <w:proofErr w:type="spellStart"/>
      <w:r w:rsidR="00055951">
        <w:t>OPh</w:t>
      </w:r>
      <w:proofErr w:type="spellEnd"/>
      <w:r w:rsidR="00055951">
        <w:t>)</w:t>
      </w:r>
      <w:r w:rsidR="00055951">
        <w:rPr>
          <w:vertAlign w:val="subscript"/>
        </w:rPr>
        <w:t>3</w:t>
      </w:r>
      <w:r w:rsidR="00055951">
        <w:t>]</w:t>
      </w:r>
      <w:r w:rsidR="00055951">
        <w:rPr>
          <w:vertAlign w:val="subscript"/>
        </w:rPr>
        <w:t xml:space="preserve">2 </w:t>
      </w:r>
      <w:r w:rsidR="00055951">
        <w:t>will exhibit 4 C</w:t>
      </w:r>
      <w:r w:rsidR="00362BBB">
        <w:t>–</w:t>
      </w:r>
      <w:r w:rsidR="00055951">
        <w:t>O stretching modes in its IR spectrum.</w:t>
      </w:r>
    </w:p>
    <w:p w14:paraId="772AC02D" w14:textId="781F20E5" w:rsidR="003179AD" w:rsidRDefault="003179AD" w:rsidP="0048117F">
      <w:pPr>
        <w:jc w:val="both"/>
      </w:pPr>
      <w:r>
        <w:t>To summarize, the following steps are needed in order to determine the number of IR active vibrational modes in a molecule:</w:t>
      </w:r>
    </w:p>
    <w:p w14:paraId="5D3DF2D1" w14:textId="7C5560FC" w:rsidR="003179AD" w:rsidRDefault="003179AD" w:rsidP="003179AD">
      <w:pPr>
        <w:pStyle w:val="ListParagraph"/>
        <w:numPr>
          <w:ilvl w:val="0"/>
          <w:numId w:val="4"/>
        </w:numPr>
        <w:jc w:val="both"/>
      </w:pPr>
      <w:r>
        <w:t>Determine the point group of the molecule.</w:t>
      </w:r>
    </w:p>
    <w:p w14:paraId="1EAD6055" w14:textId="2DA678C1" w:rsidR="003179AD" w:rsidRDefault="003179AD" w:rsidP="003179AD">
      <w:pPr>
        <w:pStyle w:val="ListParagraph"/>
        <w:numPr>
          <w:ilvl w:val="0"/>
          <w:numId w:val="4"/>
        </w:numPr>
        <w:jc w:val="both"/>
      </w:pPr>
      <w:r>
        <w:t xml:space="preserve">Generate a reducible representation of the </w:t>
      </w:r>
      <w:r w:rsidR="001326C5">
        <w:t>C–O</w:t>
      </w:r>
      <w:r w:rsidR="00754313">
        <w:t xml:space="preserve"> stretching vibrations within the molecule</w:t>
      </w:r>
      <w:r>
        <w:t>.</w:t>
      </w:r>
    </w:p>
    <w:p w14:paraId="7276A804" w14:textId="684BA3A4" w:rsidR="003179AD" w:rsidRDefault="003179AD" w:rsidP="003179AD">
      <w:pPr>
        <w:pStyle w:val="ListParagraph"/>
        <w:numPr>
          <w:ilvl w:val="0"/>
          <w:numId w:val="4"/>
        </w:numPr>
        <w:jc w:val="both"/>
      </w:pPr>
      <w:r>
        <w:t>Reduce the reducible</w:t>
      </w:r>
      <w:r w:rsidR="00E344CA">
        <w:t xml:space="preserve"> representation using equation 3</w:t>
      </w:r>
      <w:r>
        <w:t>.</w:t>
      </w:r>
    </w:p>
    <w:p w14:paraId="45CD7277" w14:textId="0F289C60" w:rsidR="003179AD" w:rsidRPr="003D35C1" w:rsidRDefault="003179AD" w:rsidP="003179AD">
      <w:pPr>
        <w:pStyle w:val="ListParagraph"/>
        <w:numPr>
          <w:ilvl w:val="0"/>
          <w:numId w:val="4"/>
        </w:numPr>
        <w:jc w:val="both"/>
      </w:pPr>
      <w:r>
        <w:t>Identify the number of translational irreducible representations present in the reduced representation from step 3.</w:t>
      </w:r>
    </w:p>
    <w:p w14:paraId="0EB1A553" w14:textId="18E44A6B" w:rsidR="00CB214F" w:rsidRPr="003179AD" w:rsidRDefault="003179AD" w:rsidP="00B40D23">
      <w:pPr>
        <w:jc w:val="both"/>
        <w:rPr>
          <w:rFonts w:ascii="Cambria" w:hAnsi="Cambria"/>
        </w:rPr>
      </w:pPr>
      <w:r>
        <w:rPr>
          <w:rFonts w:ascii="Cambria" w:hAnsi="Cambria"/>
        </w:rPr>
        <w:t xml:space="preserve">If we follow these 4 steps with </w:t>
      </w:r>
      <w:r>
        <w:rPr>
          <w:i/>
        </w:rPr>
        <w:t>trans</w:t>
      </w:r>
      <w:r w:rsidRPr="003D35C1">
        <w:rPr>
          <w:i/>
        </w:rPr>
        <w:t>-</w:t>
      </w:r>
      <w:proofErr w:type="gramStart"/>
      <w:r>
        <w:t>Mo(</w:t>
      </w:r>
      <w:proofErr w:type="gramEnd"/>
      <w:r>
        <w:t>CO)</w:t>
      </w:r>
      <w:r>
        <w:rPr>
          <w:vertAlign w:val="subscript"/>
        </w:rPr>
        <w:t>4</w:t>
      </w:r>
      <w:r>
        <w:t>[P(</w:t>
      </w:r>
      <w:proofErr w:type="spellStart"/>
      <w:r>
        <w:t>OPh</w:t>
      </w:r>
      <w:proofErr w:type="spellEnd"/>
      <w:r>
        <w:t>)</w:t>
      </w:r>
      <w:r>
        <w:rPr>
          <w:vertAlign w:val="subscript"/>
        </w:rPr>
        <w:t>3</w:t>
      </w:r>
      <w:r>
        <w:t>]</w:t>
      </w:r>
      <w:r>
        <w:rPr>
          <w:vertAlign w:val="subscript"/>
        </w:rPr>
        <w:t>2</w:t>
      </w:r>
      <w:r w:rsidRPr="003179AD">
        <w:t>,</w:t>
      </w:r>
      <w:r>
        <w:t xml:space="preserve"> we find that the molecule </w:t>
      </w:r>
      <w:r w:rsidR="00846ACD">
        <w:t xml:space="preserve">only </w:t>
      </w:r>
      <w:r w:rsidR="00B83CD4">
        <w:t>possesses</w:t>
      </w:r>
      <w:r>
        <w:t xml:space="preserve"> </w:t>
      </w:r>
      <w:r w:rsidR="00055951">
        <w:t>1 active C–O vibrational mode</w:t>
      </w:r>
      <w:r>
        <w:t>.</w:t>
      </w:r>
    </w:p>
    <w:p w14:paraId="09E4F3B8" w14:textId="6CD1629B" w:rsidR="00467282" w:rsidRDefault="000331A6" w:rsidP="00182CC8">
      <w:pPr>
        <w:rPr>
          <w:sz w:val="28"/>
        </w:rPr>
      </w:pPr>
      <w:r w:rsidRPr="00467282">
        <w:rPr>
          <w:b/>
          <w:sz w:val="28"/>
        </w:rPr>
        <w:t>Procedure</w:t>
      </w:r>
      <w:r w:rsidR="00E1262F">
        <w:rPr>
          <w:b/>
          <w:sz w:val="28"/>
        </w:rPr>
        <w:t>:</w:t>
      </w:r>
      <w:r w:rsidR="00467282" w:rsidRPr="00467282">
        <w:rPr>
          <w:sz w:val="28"/>
        </w:rPr>
        <w:t xml:space="preserve"> </w:t>
      </w:r>
    </w:p>
    <w:p w14:paraId="0A25B975" w14:textId="77777777" w:rsidR="00816ED1" w:rsidRPr="000F5B1A" w:rsidRDefault="00816ED1" w:rsidP="00816ED1">
      <w:pPr>
        <w:pStyle w:val="ListParagraph"/>
        <w:numPr>
          <w:ilvl w:val="0"/>
          <w:numId w:val="5"/>
        </w:numPr>
        <w:jc w:val="both"/>
        <w:rPr>
          <w:rFonts w:ascii="Cambria" w:hAnsi="Cambria" w:cs="Times New Roman"/>
          <w:bCs/>
        </w:rPr>
      </w:pPr>
      <w:r w:rsidRPr="000F5B1A">
        <w:rPr>
          <w:rFonts w:ascii="Cambria" w:hAnsi="Cambria" w:cs="Times New Roman"/>
        </w:rPr>
        <w:t xml:space="preserve">Setup of the </w:t>
      </w:r>
      <w:r>
        <w:rPr>
          <w:rFonts w:ascii="Cambria" w:hAnsi="Cambria" w:cs="Times New Roman"/>
        </w:rPr>
        <w:t>Schlenk</w:t>
      </w:r>
      <w:r w:rsidRPr="000F5B1A">
        <w:rPr>
          <w:rFonts w:ascii="Cambria" w:hAnsi="Cambria" w:cs="Times New Roman"/>
        </w:rPr>
        <w:t xml:space="preserve"> Line (for a more detailed procedure, please review the “</w:t>
      </w:r>
      <w:r>
        <w:rPr>
          <w:rFonts w:ascii="Cambria" w:hAnsi="Cambria" w:cs="Times New Roman"/>
        </w:rPr>
        <w:t>Schlenk</w:t>
      </w:r>
      <w:r w:rsidRPr="000F5B1A">
        <w:rPr>
          <w:rFonts w:ascii="Cambria" w:hAnsi="Cambria" w:cs="Times New Roman"/>
        </w:rPr>
        <w:t xml:space="preserve"> Lines Transfer of Solvent” video in the </w:t>
      </w:r>
      <w:r w:rsidRPr="000F5B1A">
        <w:rPr>
          <w:rFonts w:ascii="Cambria" w:hAnsi="Cambria" w:cs="Times New Roman"/>
          <w:bCs/>
          <w:i/>
        </w:rPr>
        <w:t>Essentials of Organic Chemistry</w:t>
      </w:r>
      <w:r w:rsidRPr="000F5B1A">
        <w:rPr>
          <w:rFonts w:ascii="Cambria" w:hAnsi="Cambria" w:cs="Times New Roman"/>
          <w:bCs/>
        </w:rPr>
        <w:t xml:space="preserve"> series)</w:t>
      </w:r>
      <w:r>
        <w:rPr>
          <w:rFonts w:ascii="Cambria" w:hAnsi="Cambria" w:cs="Times New Roman"/>
          <w:bCs/>
        </w:rPr>
        <w:t>.</w:t>
      </w:r>
      <w:r w:rsidRPr="000F5B1A">
        <w:rPr>
          <w:rFonts w:ascii="Cambria" w:hAnsi="Cambria" w:cs="Times New Roman"/>
          <w:bCs/>
        </w:rPr>
        <w:t xml:space="preserve"> </w:t>
      </w:r>
      <w:r>
        <w:t>Schlenk line safety should be reviewed prior to conducting this experiment</w:t>
      </w:r>
      <w:r w:rsidRPr="000F5B1A">
        <w:rPr>
          <w:rFonts w:ascii="Cambria" w:hAnsi="Cambria" w:cs="Times New Roman"/>
          <w:bCs/>
        </w:rPr>
        <w:t>. Glassware should be inspected for star cracks before using. Care should be taken to ensure that O</w:t>
      </w:r>
      <w:r w:rsidRPr="000F5B1A">
        <w:rPr>
          <w:rFonts w:ascii="Cambria" w:hAnsi="Cambria" w:cs="Times New Roman"/>
          <w:bCs/>
          <w:vertAlign w:val="subscript"/>
        </w:rPr>
        <w:t>2</w:t>
      </w:r>
      <w:r w:rsidRPr="000F5B1A">
        <w:rPr>
          <w:rFonts w:ascii="Cambria" w:hAnsi="Cambria" w:cs="Times New Roman"/>
          <w:bCs/>
        </w:rPr>
        <w:t xml:space="preserve"> is not condensed in the </w:t>
      </w:r>
      <w:r>
        <w:rPr>
          <w:rFonts w:ascii="Cambria" w:hAnsi="Cambria" w:cs="Times New Roman"/>
          <w:bCs/>
        </w:rPr>
        <w:t>Schlenk</w:t>
      </w:r>
      <w:r w:rsidRPr="000F5B1A">
        <w:rPr>
          <w:rFonts w:ascii="Cambria" w:hAnsi="Cambria" w:cs="Times New Roman"/>
          <w:bCs/>
        </w:rPr>
        <w:t xml:space="preserve"> line trap if using liquid N</w:t>
      </w:r>
      <w:r w:rsidRPr="000F5B1A">
        <w:rPr>
          <w:rFonts w:ascii="Cambria" w:hAnsi="Cambria" w:cs="Times New Roman"/>
          <w:bCs/>
          <w:vertAlign w:val="subscript"/>
        </w:rPr>
        <w:t>2</w:t>
      </w:r>
      <w:r w:rsidRPr="000F5B1A">
        <w:rPr>
          <w:rFonts w:ascii="Cambria" w:hAnsi="Cambria" w:cs="Times New Roman"/>
          <w:bCs/>
        </w:rPr>
        <w:t>. At liquid N</w:t>
      </w:r>
      <w:r w:rsidRPr="000F5B1A">
        <w:rPr>
          <w:rFonts w:ascii="Cambria" w:hAnsi="Cambria" w:cs="Times New Roman"/>
          <w:bCs/>
          <w:vertAlign w:val="subscript"/>
        </w:rPr>
        <w:t>2</w:t>
      </w:r>
      <w:r w:rsidRPr="000F5B1A">
        <w:rPr>
          <w:rFonts w:ascii="Cambria" w:hAnsi="Cambria" w:cs="Times New Roman"/>
          <w:bCs/>
        </w:rPr>
        <w:t xml:space="preserve"> temperature, O</w:t>
      </w:r>
      <w:r w:rsidRPr="000F5B1A">
        <w:rPr>
          <w:rFonts w:ascii="Cambria" w:hAnsi="Cambria" w:cs="Times New Roman"/>
          <w:bCs/>
          <w:vertAlign w:val="subscript"/>
        </w:rPr>
        <w:t>2</w:t>
      </w:r>
      <w:r w:rsidRPr="000F5B1A">
        <w:rPr>
          <w:rFonts w:ascii="Cambria" w:hAnsi="Cambria" w:cs="Times New Roman"/>
          <w:bCs/>
        </w:rPr>
        <w:t xml:space="preserve"> condenses and is explosive in the presence of organic solvents. If it is suspected that O</w:t>
      </w:r>
      <w:r w:rsidRPr="000F5B1A">
        <w:rPr>
          <w:rFonts w:ascii="Cambria" w:hAnsi="Cambria" w:cs="Times New Roman"/>
          <w:bCs/>
          <w:vertAlign w:val="subscript"/>
        </w:rPr>
        <w:t>2</w:t>
      </w:r>
      <w:r w:rsidRPr="000F5B1A">
        <w:rPr>
          <w:rFonts w:ascii="Cambria" w:hAnsi="Cambria" w:cs="Times New Roman"/>
          <w:bCs/>
        </w:rPr>
        <w:t xml:space="preserve"> </w:t>
      </w:r>
      <w:r w:rsidRPr="000F5B1A">
        <w:rPr>
          <w:rFonts w:ascii="Cambria" w:hAnsi="Cambria" w:cs="Times New Roman"/>
          <w:bCs/>
        </w:rPr>
        <w:lastRenderedPageBreak/>
        <w:t xml:space="preserve">has been condensed or a blue liquid is observed in the cold trap, </w:t>
      </w:r>
      <w:r w:rsidRPr="000F5B1A">
        <w:rPr>
          <w:rFonts w:ascii="Cambria" w:hAnsi="Cambria" w:cs="Times New Roman"/>
          <w:bCs/>
          <w:i/>
        </w:rPr>
        <w:t>leave the trap cold under dynamic vacuum</w:t>
      </w:r>
      <w:r w:rsidRPr="000F5B1A">
        <w:rPr>
          <w:rFonts w:ascii="Cambria" w:hAnsi="Cambria" w:cs="Times New Roman"/>
          <w:bCs/>
        </w:rPr>
        <w:t xml:space="preserve">. </w:t>
      </w:r>
      <w:r w:rsidRPr="000F5B1A">
        <w:rPr>
          <w:rFonts w:ascii="Cambria" w:hAnsi="Cambria" w:cs="Times New Roman"/>
          <w:bCs/>
          <w:i/>
        </w:rPr>
        <w:t xml:space="preserve">Do </w:t>
      </w:r>
      <w:r w:rsidRPr="000F5B1A">
        <w:rPr>
          <w:rFonts w:ascii="Cambria" w:hAnsi="Cambria" w:cs="Times New Roman"/>
          <w:b/>
          <w:bCs/>
          <w:i/>
        </w:rPr>
        <w:t>NOT</w:t>
      </w:r>
      <w:r w:rsidRPr="000F5B1A">
        <w:rPr>
          <w:rFonts w:ascii="Cambria" w:hAnsi="Cambria" w:cs="Times New Roman"/>
          <w:bCs/>
          <w:i/>
        </w:rPr>
        <w:t xml:space="preserve"> remove the liquid N</w:t>
      </w:r>
      <w:r w:rsidRPr="000F5B1A">
        <w:rPr>
          <w:rFonts w:ascii="Cambria" w:hAnsi="Cambria" w:cs="Times New Roman"/>
          <w:bCs/>
          <w:i/>
          <w:vertAlign w:val="subscript"/>
        </w:rPr>
        <w:t>2</w:t>
      </w:r>
      <w:r w:rsidRPr="000F5B1A">
        <w:rPr>
          <w:rFonts w:ascii="Cambria" w:hAnsi="Cambria" w:cs="Times New Roman"/>
          <w:bCs/>
          <w:i/>
        </w:rPr>
        <w:t xml:space="preserve"> trap or turn off the vacuum pump.</w:t>
      </w:r>
      <w:r w:rsidRPr="000F5B1A">
        <w:rPr>
          <w:rFonts w:ascii="Cambria" w:hAnsi="Cambria" w:cs="Times New Roman"/>
          <w:bCs/>
        </w:rPr>
        <w:t xml:space="preserve"> Over time the liquid O</w:t>
      </w:r>
      <w:r w:rsidRPr="000F5B1A">
        <w:rPr>
          <w:rFonts w:ascii="Cambria" w:hAnsi="Cambria" w:cs="Times New Roman"/>
          <w:bCs/>
          <w:vertAlign w:val="subscript"/>
        </w:rPr>
        <w:t>2</w:t>
      </w:r>
      <w:r w:rsidRPr="000F5B1A">
        <w:rPr>
          <w:rFonts w:ascii="Cambria" w:hAnsi="Cambria" w:cs="Times New Roman"/>
          <w:bCs/>
        </w:rPr>
        <w:t xml:space="preserve"> will sublime into the pump—it is only safe to remove the liquid N</w:t>
      </w:r>
      <w:r w:rsidRPr="000F5B1A">
        <w:rPr>
          <w:rFonts w:ascii="Cambria" w:hAnsi="Cambria" w:cs="Times New Roman"/>
          <w:bCs/>
          <w:vertAlign w:val="subscript"/>
        </w:rPr>
        <w:t>2</w:t>
      </w:r>
      <w:r w:rsidRPr="000F5B1A">
        <w:rPr>
          <w:rFonts w:ascii="Cambria" w:hAnsi="Cambria" w:cs="Times New Roman"/>
          <w:bCs/>
        </w:rPr>
        <w:t xml:space="preserve"> trap once all of the O</w:t>
      </w:r>
      <w:r w:rsidRPr="000F5B1A">
        <w:rPr>
          <w:rFonts w:ascii="Cambria" w:hAnsi="Cambria" w:cs="Times New Roman"/>
          <w:bCs/>
          <w:vertAlign w:val="subscript"/>
        </w:rPr>
        <w:t>2</w:t>
      </w:r>
      <w:r w:rsidRPr="000F5B1A">
        <w:rPr>
          <w:rFonts w:ascii="Cambria" w:hAnsi="Cambria" w:cs="Times New Roman"/>
          <w:bCs/>
        </w:rPr>
        <w:t xml:space="preserve"> has sublimed.</w:t>
      </w:r>
    </w:p>
    <w:p w14:paraId="64487DDE" w14:textId="77777777" w:rsidR="00816ED1" w:rsidRPr="00302A76" w:rsidRDefault="00816ED1" w:rsidP="00816ED1">
      <w:pPr>
        <w:pStyle w:val="ListParagraph"/>
        <w:widowControl w:val="0"/>
        <w:autoSpaceDE w:val="0"/>
        <w:autoSpaceDN w:val="0"/>
        <w:adjustRightInd w:val="0"/>
        <w:spacing w:after="0"/>
        <w:ind w:left="1440"/>
        <w:jc w:val="both"/>
        <w:rPr>
          <w:rFonts w:ascii="Cambria" w:hAnsi="Cambria" w:cs="Times New Roman"/>
          <w:lang w:val="en-GB"/>
        </w:rPr>
      </w:pPr>
      <w:r w:rsidRPr="00302A76">
        <w:rPr>
          <w:rFonts w:ascii="Cambria" w:hAnsi="Cambria" w:cs="Times New Roman"/>
        </w:rPr>
        <w:t xml:space="preserve"> </w:t>
      </w:r>
    </w:p>
    <w:p w14:paraId="4C11889C" w14:textId="77777777" w:rsidR="00816ED1" w:rsidRPr="005F701F" w:rsidRDefault="00816ED1" w:rsidP="00816ED1">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Close the pressure release valve.</w:t>
      </w:r>
    </w:p>
    <w:p w14:paraId="57B2B624" w14:textId="77777777" w:rsidR="00816ED1" w:rsidRPr="005F701F" w:rsidRDefault="00816ED1" w:rsidP="00816ED1">
      <w:pPr>
        <w:pStyle w:val="ListParagraph"/>
        <w:widowControl w:val="0"/>
        <w:autoSpaceDE w:val="0"/>
        <w:autoSpaceDN w:val="0"/>
        <w:adjustRightInd w:val="0"/>
        <w:spacing w:after="0"/>
        <w:ind w:left="1440"/>
        <w:jc w:val="both"/>
        <w:rPr>
          <w:rFonts w:ascii="Cambria" w:hAnsi="Cambria" w:cs="Times New Roman"/>
          <w:lang w:val="en-GB"/>
        </w:rPr>
      </w:pPr>
    </w:p>
    <w:p w14:paraId="7E026B60" w14:textId="77777777" w:rsidR="00816ED1" w:rsidRPr="005F701F" w:rsidRDefault="00816ED1" w:rsidP="00816ED1">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Turn on the N</w:t>
      </w:r>
      <w:r>
        <w:rPr>
          <w:rFonts w:ascii="Cambria" w:hAnsi="Cambria" w:cs="Times New Roman"/>
          <w:vertAlign w:val="subscript"/>
        </w:rPr>
        <w:t>2</w:t>
      </w:r>
      <w:r>
        <w:rPr>
          <w:rFonts w:ascii="Cambria" w:hAnsi="Cambria" w:cs="Times New Roman"/>
        </w:rPr>
        <w:t xml:space="preserve"> gas and the vacuum pump.</w:t>
      </w:r>
    </w:p>
    <w:p w14:paraId="3DDE3C15" w14:textId="77777777" w:rsidR="00816ED1" w:rsidRPr="00012112" w:rsidRDefault="00816ED1" w:rsidP="00816ED1">
      <w:pPr>
        <w:widowControl w:val="0"/>
        <w:autoSpaceDE w:val="0"/>
        <w:autoSpaceDN w:val="0"/>
        <w:adjustRightInd w:val="0"/>
        <w:spacing w:after="0"/>
        <w:jc w:val="both"/>
        <w:rPr>
          <w:rFonts w:ascii="Cambria" w:hAnsi="Cambria" w:cs="Times New Roman"/>
          <w:lang w:val="en-GB"/>
        </w:rPr>
      </w:pPr>
    </w:p>
    <w:p w14:paraId="11B3D55D" w14:textId="77777777" w:rsidR="00816ED1" w:rsidRPr="0000731A" w:rsidRDefault="00816ED1" w:rsidP="00816ED1">
      <w:pPr>
        <w:pStyle w:val="ListParagraph"/>
        <w:widowControl w:val="0"/>
        <w:numPr>
          <w:ilvl w:val="1"/>
          <w:numId w:val="5"/>
        </w:numPr>
        <w:autoSpaceDE w:val="0"/>
        <w:autoSpaceDN w:val="0"/>
        <w:adjustRightInd w:val="0"/>
        <w:spacing w:after="0"/>
        <w:jc w:val="both"/>
        <w:rPr>
          <w:rFonts w:ascii="Cambria" w:hAnsi="Cambria" w:cs="Times New Roman"/>
          <w:lang w:val="en-GB"/>
        </w:rPr>
      </w:pPr>
      <w:r>
        <w:rPr>
          <w:rFonts w:ascii="Cambria" w:hAnsi="Cambria" w:cs="Times New Roman"/>
        </w:rPr>
        <w:t>As the Schlenk line vacuum reaches its minimum pressure, prepare the cold trap with either liquid N</w:t>
      </w:r>
      <w:r>
        <w:rPr>
          <w:rFonts w:ascii="Cambria" w:hAnsi="Cambria" w:cs="Times New Roman"/>
          <w:vertAlign w:val="subscript"/>
        </w:rPr>
        <w:t>2</w:t>
      </w:r>
      <w:r>
        <w:rPr>
          <w:rFonts w:ascii="Cambria" w:hAnsi="Cambria" w:cs="Times New Roman"/>
        </w:rPr>
        <w:t xml:space="preserve"> or dry ice/acetone.</w:t>
      </w:r>
    </w:p>
    <w:p w14:paraId="3B0CFB32" w14:textId="77777777" w:rsidR="00816ED1" w:rsidRPr="0000731A" w:rsidRDefault="00816ED1" w:rsidP="00816ED1">
      <w:pPr>
        <w:widowControl w:val="0"/>
        <w:autoSpaceDE w:val="0"/>
        <w:autoSpaceDN w:val="0"/>
        <w:adjustRightInd w:val="0"/>
        <w:spacing w:after="0"/>
        <w:jc w:val="both"/>
        <w:rPr>
          <w:rFonts w:ascii="Cambria" w:hAnsi="Cambria" w:cs="Times New Roman"/>
        </w:rPr>
      </w:pPr>
    </w:p>
    <w:p w14:paraId="7C0D7FA8" w14:textId="77777777" w:rsidR="00816ED1" w:rsidRPr="0000731A" w:rsidRDefault="00816ED1" w:rsidP="00816ED1">
      <w:pPr>
        <w:pStyle w:val="ListParagraph"/>
        <w:widowControl w:val="0"/>
        <w:numPr>
          <w:ilvl w:val="1"/>
          <w:numId w:val="5"/>
        </w:numPr>
        <w:autoSpaceDE w:val="0"/>
        <w:autoSpaceDN w:val="0"/>
        <w:adjustRightInd w:val="0"/>
        <w:spacing w:after="0"/>
        <w:jc w:val="both"/>
        <w:rPr>
          <w:rFonts w:ascii="Cambria" w:hAnsi="Cambria" w:cs="Times New Roman"/>
          <w:lang w:val="en-GB"/>
        </w:rPr>
      </w:pPr>
      <w:r w:rsidRPr="0000731A">
        <w:rPr>
          <w:rFonts w:ascii="Cambria" w:hAnsi="Cambria" w:cs="Times New Roman"/>
        </w:rPr>
        <w:t>Assemble the cold trap.</w:t>
      </w:r>
    </w:p>
    <w:p w14:paraId="54DF0092" w14:textId="77777777" w:rsidR="00816ED1" w:rsidRDefault="00816ED1" w:rsidP="00816ED1">
      <w:pPr>
        <w:pStyle w:val="ListParagraph"/>
        <w:ind w:left="360"/>
      </w:pPr>
    </w:p>
    <w:p w14:paraId="40E9C060" w14:textId="7A34271E" w:rsidR="00816ED1" w:rsidRDefault="007309A5" w:rsidP="007E357D">
      <w:pPr>
        <w:pStyle w:val="ListParagraph"/>
        <w:numPr>
          <w:ilvl w:val="0"/>
          <w:numId w:val="5"/>
        </w:numPr>
        <w:jc w:val="both"/>
      </w:pPr>
      <w:r>
        <w:t xml:space="preserve">Synthesis of </w:t>
      </w:r>
      <w:proofErr w:type="gramStart"/>
      <w:r>
        <w:t>Mo(</w:t>
      </w:r>
      <w:proofErr w:type="gramEnd"/>
      <w:r>
        <w:t>CO)</w:t>
      </w:r>
      <w:r w:rsidRPr="007309A5">
        <w:rPr>
          <w:vertAlign w:val="subscript"/>
        </w:rPr>
        <w:t>4</w:t>
      </w:r>
      <w:r>
        <w:t>[P(</w:t>
      </w:r>
      <w:proofErr w:type="spellStart"/>
      <w:r>
        <w:t>OPh</w:t>
      </w:r>
      <w:proofErr w:type="spellEnd"/>
      <w:r>
        <w:t>)</w:t>
      </w:r>
      <w:r w:rsidRPr="007309A5">
        <w:rPr>
          <w:vertAlign w:val="subscript"/>
        </w:rPr>
        <w:t>3</w:t>
      </w:r>
      <w:r>
        <w:t>]</w:t>
      </w:r>
      <w:r w:rsidRPr="007309A5">
        <w:rPr>
          <w:vertAlign w:val="subscript"/>
        </w:rPr>
        <w:t>2</w:t>
      </w:r>
      <w:r w:rsidRPr="007309A5">
        <w:rPr>
          <w:vertAlign w:val="subscript"/>
        </w:rPr>
        <w:softHyphen/>
      </w:r>
      <w:r w:rsidR="007500BF">
        <w:t xml:space="preserve"> (</w:t>
      </w:r>
      <w:r w:rsidR="007500BF" w:rsidRPr="007E357D">
        <w:rPr>
          <w:b/>
        </w:rPr>
        <w:t>Figure 4</w:t>
      </w:r>
      <w:r w:rsidR="007500BF">
        <w:t>)</w:t>
      </w:r>
      <w:r w:rsidRPr="007309A5">
        <w:t>.</w:t>
      </w:r>
      <w:r w:rsidR="00F043C1">
        <w:rPr>
          <w:rStyle w:val="EndnoteReference"/>
        </w:rPr>
        <w:endnoteReference w:id="1"/>
      </w:r>
      <w:r w:rsidR="00816ED1">
        <w:t xml:space="preserve"> </w:t>
      </w:r>
      <w:r w:rsidR="009121EF">
        <w:rPr>
          <w:rFonts w:ascii="Cambria" w:hAnsi="Cambria"/>
        </w:rPr>
        <w:t xml:space="preserve">Use standard Schlenk line techniques for the synthesis of </w:t>
      </w:r>
      <w:proofErr w:type="gramStart"/>
      <w:r w:rsidR="009121EF">
        <w:t>Mo(</w:t>
      </w:r>
      <w:proofErr w:type="gramEnd"/>
      <w:r w:rsidR="009121EF">
        <w:t>CO)</w:t>
      </w:r>
      <w:r w:rsidR="009121EF" w:rsidRPr="007309A5">
        <w:rPr>
          <w:vertAlign w:val="subscript"/>
        </w:rPr>
        <w:t>4</w:t>
      </w:r>
      <w:r w:rsidR="009121EF">
        <w:t>[P(</w:t>
      </w:r>
      <w:proofErr w:type="spellStart"/>
      <w:r w:rsidR="009121EF">
        <w:t>OPh</w:t>
      </w:r>
      <w:proofErr w:type="spellEnd"/>
      <w:r w:rsidR="009121EF">
        <w:t>)</w:t>
      </w:r>
      <w:r w:rsidR="009121EF" w:rsidRPr="007309A5">
        <w:rPr>
          <w:vertAlign w:val="subscript"/>
        </w:rPr>
        <w:t>3</w:t>
      </w:r>
      <w:r w:rsidR="009121EF">
        <w:t>]</w:t>
      </w:r>
      <w:r w:rsidR="009121EF" w:rsidRPr="007309A5">
        <w:rPr>
          <w:vertAlign w:val="subscript"/>
        </w:rPr>
        <w:t>2</w:t>
      </w:r>
      <w:r w:rsidR="009121EF" w:rsidRPr="007309A5">
        <w:rPr>
          <w:vertAlign w:val="subscript"/>
        </w:rPr>
        <w:softHyphen/>
      </w:r>
      <w:r w:rsidR="009121EF">
        <w:rPr>
          <w:rFonts w:ascii="Cambria" w:hAnsi="Cambria"/>
          <w:bCs/>
        </w:rPr>
        <w:t xml:space="preserve"> (</w:t>
      </w:r>
      <w:r w:rsidR="009121EF">
        <w:t xml:space="preserve">see the “Synthesis of a Ti(III) </w:t>
      </w:r>
      <w:proofErr w:type="spellStart"/>
      <w:r w:rsidR="009121EF">
        <w:t>Metallocene</w:t>
      </w:r>
      <w:proofErr w:type="spellEnd"/>
      <w:r w:rsidR="009121EF">
        <w:t xml:space="preserve"> Using Schlenk line Technique” video).</w:t>
      </w:r>
      <w:r w:rsidR="00FA5800">
        <w:t xml:space="preserve"> Metal carbonyl complexes are a source of free CO, which is highly toxic. Carbon monoxide poisoning occurs when CO binds to hemoglobin, resulting in significant reduction of oxygen supply to the body. Therefore it is extremely important to take appropriate safety measures when handling and working with metal carbonyl complexes. Reactions that generate free CO need to be conducted in a well-ventilated hood to prevent exposure to the toxic gas.</w:t>
      </w:r>
    </w:p>
    <w:p w14:paraId="08BE19A2" w14:textId="77777777" w:rsidR="00F844F4" w:rsidRDefault="00F844F4" w:rsidP="00F844F4">
      <w:pPr>
        <w:pStyle w:val="ListParagraph"/>
        <w:ind w:left="792"/>
        <w:jc w:val="both"/>
      </w:pPr>
    </w:p>
    <w:p w14:paraId="49E3D51D" w14:textId="11F06C3D" w:rsidR="00816ED1" w:rsidRPr="00F844F4" w:rsidRDefault="00816ED1" w:rsidP="00F844F4">
      <w:pPr>
        <w:pStyle w:val="ListParagraph"/>
        <w:numPr>
          <w:ilvl w:val="1"/>
          <w:numId w:val="5"/>
        </w:numPr>
        <w:jc w:val="both"/>
        <w:rPr>
          <w:rFonts w:ascii="Cambria" w:hAnsi="Cambria"/>
          <w:bCs/>
        </w:rPr>
      </w:pPr>
      <w:r>
        <w:rPr>
          <w:rFonts w:ascii="Cambria" w:hAnsi="Cambria"/>
          <w:bCs/>
        </w:rPr>
        <w:t xml:space="preserve">Add </w:t>
      </w:r>
      <w:r w:rsidR="0079082B" w:rsidRPr="0079082B">
        <w:rPr>
          <w:rFonts w:ascii="Cambria" w:hAnsi="Cambria"/>
          <w:bCs/>
        </w:rPr>
        <w:t>1.6</w:t>
      </w:r>
      <w:r>
        <w:rPr>
          <w:rFonts w:ascii="Cambria" w:hAnsi="Cambria"/>
          <w:bCs/>
        </w:rPr>
        <w:t xml:space="preserve"> g (</w:t>
      </w:r>
      <w:r w:rsidR="0079082B" w:rsidRPr="0079082B">
        <w:rPr>
          <w:rFonts w:ascii="Cambria" w:hAnsi="Cambria"/>
          <w:bCs/>
        </w:rPr>
        <w:t>4.92</w:t>
      </w:r>
      <w:r>
        <w:rPr>
          <w:rFonts w:ascii="Cambria" w:hAnsi="Cambria"/>
          <w:bCs/>
        </w:rPr>
        <w:t xml:space="preserve"> </w:t>
      </w:r>
      <w:proofErr w:type="spellStart"/>
      <w:r>
        <w:rPr>
          <w:rFonts w:ascii="Cambria" w:hAnsi="Cambria"/>
          <w:bCs/>
        </w:rPr>
        <w:t>mmol</w:t>
      </w:r>
      <w:proofErr w:type="spellEnd"/>
      <w:r>
        <w:rPr>
          <w:rFonts w:ascii="Cambria" w:hAnsi="Cambria"/>
          <w:bCs/>
        </w:rPr>
        <w:t xml:space="preserve">) </w:t>
      </w:r>
      <w:proofErr w:type="gramStart"/>
      <w:r>
        <w:rPr>
          <w:rFonts w:ascii="Cambria" w:hAnsi="Cambria"/>
          <w:bCs/>
        </w:rPr>
        <w:t>Mo(</w:t>
      </w:r>
      <w:proofErr w:type="gramEnd"/>
      <w:r>
        <w:rPr>
          <w:rFonts w:ascii="Cambria" w:hAnsi="Cambria"/>
          <w:bCs/>
        </w:rPr>
        <w:t>CO)</w:t>
      </w:r>
      <w:r>
        <w:rPr>
          <w:rFonts w:ascii="Cambria" w:hAnsi="Cambria"/>
          <w:bCs/>
          <w:vertAlign w:val="subscript"/>
        </w:rPr>
        <w:t>4</w:t>
      </w:r>
      <w:r w:rsidR="00F844F4">
        <w:rPr>
          <w:rFonts w:ascii="Cambria" w:hAnsi="Cambria"/>
          <w:bCs/>
        </w:rPr>
        <w:t>(</w:t>
      </w:r>
      <w:proofErr w:type="spellStart"/>
      <w:r w:rsidR="00F844F4">
        <w:rPr>
          <w:rFonts w:ascii="Cambria" w:hAnsi="Cambria"/>
          <w:bCs/>
        </w:rPr>
        <w:t>nb</w:t>
      </w:r>
      <w:r>
        <w:rPr>
          <w:rFonts w:ascii="Cambria" w:hAnsi="Cambria"/>
          <w:bCs/>
        </w:rPr>
        <w:t>d</w:t>
      </w:r>
      <w:proofErr w:type="spellEnd"/>
      <w:r>
        <w:rPr>
          <w:rFonts w:ascii="Cambria" w:hAnsi="Cambria"/>
          <w:bCs/>
        </w:rPr>
        <w:t>)</w:t>
      </w:r>
      <w:r w:rsidR="00F844F4">
        <w:rPr>
          <w:rFonts w:ascii="Cambria" w:hAnsi="Cambria"/>
          <w:bCs/>
        </w:rPr>
        <w:t xml:space="preserve"> (</w:t>
      </w:r>
      <w:proofErr w:type="spellStart"/>
      <w:r w:rsidR="00F844F4">
        <w:rPr>
          <w:rFonts w:ascii="Cambria" w:hAnsi="Cambria"/>
          <w:bCs/>
        </w:rPr>
        <w:t>nbd</w:t>
      </w:r>
      <w:proofErr w:type="spellEnd"/>
      <w:r w:rsidR="00F844F4">
        <w:rPr>
          <w:rFonts w:ascii="Cambria" w:hAnsi="Cambria"/>
          <w:bCs/>
        </w:rPr>
        <w:t xml:space="preserve"> = </w:t>
      </w:r>
      <w:r w:rsidR="00F844F4" w:rsidRPr="00F844F4">
        <w:rPr>
          <w:rFonts w:ascii="Cambria" w:hAnsi="Cambria"/>
          <w:bCs/>
        </w:rPr>
        <w:t>2,5-Norbornadiene)</w:t>
      </w:r>
      <w:r w:rsidR="00F844F4">
        <w:rPr>
          <w:rFonts w:ascii="Cambria" w:hAnsi="Cambria"/>
          <w:bCs/>
        </w:rPr>
        <w:t xml:space="preserve"> and </w:t>
      </w:r>
      <w:r w:rsidR="0079082B" w:rsidRPr="0079082B">
        <w:rPr>
          <w:rFonts w:ascii="Cambria" w:hAnsi="Cambria"/>
          <w:bCs/>
        </w:rPr>
        <w:t>1.6</w:t>
      </w:r>
      <w:r w:rsidR="0079082B">
        <w:rPr>
          <w:rFonts w:ascii="Cambria" w:hAnsi="Cambria"/>
          <w:bCs/>
        </w:rPr>
        <w:t xml:space="preserve"> mL</w:t>
      </w:r>
      <w:r w:rsidR="00F844F4">
        <w:rPr>
          <w:rFonts w:ascii="Cambria" w:hAnsi="Cambria"/>
          <w:bCs/>
        </w:rPr>
        <w:t xml:space="preserve"> (</w:t>
      </w:r>
      <w:r w:rsidR="0079082B" w:rsidRPr="0079082B">
        <w:rPr>
          <w:rFonts w:ascii="Cambria" w:hAnsi="Cambria"/>
          <w:bCs/>
        </w:rPr>
        <w:t>9.</w:t>
      </w:r>
      <w:r w:rsidR="0079082B">
        <w:rPr>
          <w:rFonts w:ascii="Cambria" w:hAnsi="Cambria"/>
          <w:bCs/>
        </w:rPr>
        <w:t>84</w:t>
      </w:r>
      <w:r w:rsidR="00F844F4">
        <w:rPr>
          <w:rFonts w:ascii="Cambria" w:hAnsi="Cambria"/>
          <w:bCs/>
        </w:rPr>
        <w:t xml:space="preserve"> </w:t>
      </w:r>
      <w:proofErr w:type="spellStart"/>
      <w:r w:rsidR="00F844F4">
        <w:rPr>
          <w:rFonts w:ascii="Cambria" w:hAnsi="Cambria"/>
          <w:bCs/>
        </w:rPr>
        <w:t>mmol</w:t>
      </w:r>
      <w:proofErr w:type="spellEnd"/>
      <w:r w:rsidR="00F844F4">
        <w:rPr>
          <w:rFonts w:ascii="Cambria" w:hAnsi="Cambria"/>
          <w:bCs/>
        </w:rPr>
        <w:t xml:space="preserve">) </w:t>
      </w:r>
      <w:proofErr w:type="spellStart"/>
      <w:r w:rsidR="00F844F4">
        <w:rPr>
          <w:rFonts w:ascii="Cambria" w:hAnsi="Cambria"/>
          <w:bCs/>
        </w:rPr>
        <w:t>triphenyl</w:t>
      </w:r>
      <w:proofErr w:type="spellEnd"/>
      <w:r w:rsidR="00F844F4">
        <w:rPr>
          <w:rFonts w:ascii="Cambria" w:hAnsi="Cambria"/>
          <w:bCs/>
        </w:rPr>
        <w:t xml:space="preserve"> </w:t>
      </w:r>
      <w:proofErr w:type="spellStart"/>
      <w:r w:rsidR="00F844F4">
        <w:rPr>
          <w:rFonts w:ascii="Cambria" w:hAnsi="Cambria"/>
          <w:bCs/>
        </w:rPr>
        <w:t>phosphite</w:t>
      </w:r>
      <w:proofErr w:type="spellEnd"/>
      <w:r w:rsidR="00F844F4">
        <w:rPr>
          <w:rFonts w:ascii="Cambria" w:hAnsi="Cambria"/>
          <w:bCs/>
        </w:rPr>
        <w:t xml:space="preserve"> (P(</w:t>
      </w:r>
      <w:proofErr w:type="spellStart"/>
      <w:r w:rsidR="00F844F4">
        <w:rPr>
          <w:rFonts w:ascii="Cambria" w:hAnsi="Cambria"/>
          <w:bCs/>
        </w:rPr>
        <w:t>OPh</w:t>
      </w:r>
      <w:proofErr w:type="spellEnd"/>
      <w:r w:rsidR="00F844F4">
        <w:rPr>
          <w:rFonts w:ascii="Cambria" w:hAnsi="Cambria"/>
          <w:bCs/>
        </w:rPr>
        <w:t>)</w:t>
      </w:r>
      <w:r w:rsidR="00F844F4">
        <w:rPr>
          <w:rFonts w:ascii="Cambria" w:hAnsi="Cambria"/>
          <w:bCs/>
          <w:vertAlign w:val="subscript"/>
        </w:rPr>
        <w:t>3</w:t>
      </w:r>
      <w:r w:rsidR="00F844F4">
        <w:rPr>
          <w:rFonts w:ascii="Cambria" w:hAnsi="Cambria"/>
          <w:bCs/>
        </w:rPr>
        <w:t>) to a</w:t>
      </w:r>
      <w:r>
        <w:rPr>
          <w:rFonts w:ascii="Cambria" w:hAnsi="Cambria"/>
          <w:bCs/>
        </w:rPr>
        <w:t xml:space="preserve"> 100 mL Schlenk flask and prepare the Schlenk flask for the cannula transfer of solvent. </w:t>
      </w:r>
      <w:r w:rsidRPr="00F844F4">
        <w:rPr>
          <w:rFonts w:ascii="Cambria" w:hAnsi="Cambria"/>
          <w:bCs/>
          <w:i/>
        </w:rPr>
        <w:t>NOTE:</w:t>
      </w:r>
      <w:r>
        <w:rPr>
          <w:rFonts w:ascii="Cambria" w:hAnsi="Cambria"/>
          <w:bCs/>
        </w:rPr>
        <w:t xml:space="preserve"> </w:t>
      </w:r>
      <w:proofErr w:type="gramStart"/>
      <w:r w:rsidR="00F844F4">
        <w:rPr>
          <w:rFonts w:ascii="Cambria" w:hAnsi="Cambria"/>
          <w:bCs/>
        </w:rPr>
        <w:t>Mo(</w:t>
      </w:r>
      <w:proofErr w:type="gramEnd"/>
      <w:r w:rsidR="00F844F4">
        <w:rPr>
          <w:rFonts w:ascii="Cambria" w:hAnsi="Cambria"/>
          <w:bCs/>
        </w:rPr>
        <w:t>CO)</w:t>
      </w:r>
      <w:r w:rsidR="00F844F4">
        <w:rPr>
          <w:rFonts w:ascii="Cambria" w:hAnsi="Cambria"/>
          <w:bCs/>
          <w:vertAlign w:val="subscript"/>
        </w:rPr>
        <w:t>4</w:t>
      </w:r>
      <w:r w:rsidR="00F844F4">
        <w:rPr>
          <w:rFonts w:ascii="Cambria" w:hAnsi="Cambria"/>
          <w:bCs/>
        </w:rPr>
        <w:t>(</w:t>
      </w:r>
      <w:proofErr w:type="spellStart"/>
      <w:r w:rsidR="00F844F4">
        <w:rPr>
          <w:rFonts w:ascii="Cambria" w:hAnsi="Cambria"/>
          <w:bCs/>
        </w:rPr>
        <w:t>nbd</w:t>
      </w:r>
      <w:proofErr w:type="spellEnd"/>
      <w:r w:rsidR="00F844F4">
        <w:rPr>
          <w:rFonts w:ascii="Cambria" w:hAnsi="Cambria"/>
          <w:bCs/>
        </w:rPr>
        <w:t>) ((</w:t>
      </w:r>
      <w:proofErr w:type="spellStart"/>
      <w:r w:rsidR="00F844F4">
        <w:rPr>
          <w:rFonts w:ascii="Cambria" w:hAnsi="Cambria"/>
          <w:bCs/>
        </w:rPr>
        <w:t>Bicyclo</w:t>
      </w:r>
      <w:proofErr w:type="spellEnd"/>
      <w:r w:rsidR="00F844F4">
        <w:rPr>
          <w:rFonts w:ascii="Cambria" w:hAnsi="Cambria"/>
          <w:bCs/>
        </w:rPr>
        <w:t>[2.2.1]hepta-2,5-</w:t>
      </w:r>
      <w:r w:rsidRPr="00816ED1">
        <w:rPr>
          <w:rFonts w:ascii="Cambria" w:hAnsi="Cambria"/>
          <w:bCs/>
        </w:rPr>
        <w:t>d</w:t>
      </w:r>
      <w:r>
        <w:rPr>
          <w:rFonts w:ascii="Cambria" w:hAnsi="Cambria"/>
          <w:bCs/>
        </w:rPr>
        <w:t>iene)</w:t>
      </w:r>
      <w:proofErr w:type="spellStart"/>
      <w:r>
        <w:rPr>
          <w:rFonts w:ascii="Cambria" w:hAnsi="Cambria"/>
          <w:bCs/>
        </w:rPr>
        <w:t>tetracarbonylmolybdenum</w:t>
      </w:r>
      <w:proofErr w:type="spellEnd"/>
      <w:r>
        <w:rPr>
          <w:rFonts w:ascii="Cambria" w:hAnsi="Cambria"/>
          <w:bCs/>
        </w:rPr>
        <w:t>(0)</w:t>
      </w:r>
      <w:r w:rsidR="00F844F4">
        <w:rPr>
          <w:rFonts w:ascii="Cambria" w:hAnsi="Cambria"/>
          <w:bCs/>
        </w:rPr>
        <w:t>)</w:t>
      </w:r>
      <w:r>
        <w:rPr>
          <w:rFonts w:ascii="Cambria" w:hAnsi="Cambria"/>
          <w:bCs/>
        </w:rPr>
        <w:t xml:space="preserve"> can be purchased from Sigma Aldrich or synthesized using literature methods.</w:t>
      </w:r>
      <w:r>
        <w:rPr>
          <w:rStyle w:val="EndnoteReference"/>
          <w:rFonts w:ascii="Cambria" w:hAnsi="Cambria"/>
          <w:bCs/>
        </w:rPr>
        <w:endnoteReference w:id="2"/>
      </w:r>
    </w:p>
    <w:p w14:paraId="44739193" w14:textId="77777777" w:rsidR="00816ED1" w:rsidRDefault="00816ED1" w:rsidP="00816ED1">
      <w:pPr>
        <w:pStyle w:val="ListParagraph"/>
        <w:ind w:left="792"/>
        <w:jc w:val="both"/>
      </w:pPr>
    </w:p>
    <w:p w14:paraId="20A49EA7" w14:textId="70BF5093" w:rsidR="00816ED1" w:rsidRDefault="00816ED1" w:rsidP="00816ED1">
      <w:pPr>
        <w:pStyle w:val="ListParagraph"/>
        <w:numPr>
          <w:ilvl w:val="1"/>
          <w:numId w:val="5"/>
        </w:numPr>
        <w:jc w:val="both"/>
      </w:pPr>
      <w:r>
        <w:t xml:space="preserve">Add 20 mL of degased </w:t>
      </w:r>
      <w:r w:rsidR="00F844F4" w:rsidRPr="00F844F4">
        <w:t>dichloromethane</w:t>
      </w:r>
      <w:r w:rsidRPr="00F844F4">
        <w:t xml:space="preserve"> </w:t>
      </w:r>
      <w:r>
        <w:t xml:space="preserve">to the Schlenk flask </w:t>
      </w:r>
      <w:r w:rsidRPr="00CF1ADE">
        <w:rPr>
          <w:i/>
        </w:rPr>
        <w:t>via</w:t>
      </w:r>
      <w:r>
        <w:t xml:space="preserve"> cannula transfer.</w:t>
      </w:r>
    </w:p>
    <w:p w14:paraId="666735DF" w14:textId="77777777" w:rsidR="00816ED1" w:rsidRDefault="00816ED1" w:rsidP="00816ED1">
      <w:pPr>
        <w:pStyle w:val="ListParagraph"/>
        <w:ind w:left="792"/>
        <w:jc w:val="both"/>
      </w:pPr>
      <w:bookmarkStart w:id="3" w:name="_GoBack"/>
      <w:bookmarkEnd w:id="3"/>
    </w:p>
    <w:p w14:paraId="3603DF3C" w14:textId="7B143783" w:rsidR="004B512A" w:rsidRDefault="00F844F4" w:rsidP="004B512A">
      <w:pPr>
        <w:pStyle w:val="ListParagraph"/>
        <w:numPr>
          <w:ilvl w:val="1"/>
          <w:numId w:val="5"/>
        </w:numPr>
        <w:jc w:val="both"/>
      </w:pPr>
      <w:r>
        <w:t xml:space="preserve">Stir the reaction </w:t>
      </w:r>
      <w:r w:rsidR="00451D24">
        <w:t xml:space="preserve">mixture </w:t>
      </w:r>
      <w:r>
        <w:t>for 4 h</w:t>
      </w:r>
      <w:r w:rsidR="009121EF">
        <w:t xml:space="preserve"> at room temperature under N</w:t>
      </w:r>
      <w:r w:rsidR="009121EF">
        <w:rPr>
          <w:vertAlign w:val="subscript"/>
        </w:rPr>
        <w:t>2</w:t>
      </w:r>
      <w:r>
        <w:t>.</w:t>
      </w:r>
    </w:p>
    <w:p w14:paraId="24AC5C04" w14:textId="77777777" w:rsidR="004B512A" w:rsidRDefault="004B512A" w:rsidP="004B512A">
      <w:pPr>
        <w:pStyle w:val="ListParagraph"/>
        <w:ind w:left="792"/>
        <w:jc w:val="both"/>
      </w:pPr>
    </w:p>
    <w:p w14:paraId="1D1E5A7B" w14:textId="20B8DC85" w:rsidR="004B512A" w:rsidRDefault="004B512A" w:rsidP="00816ED1">
      <w:pPr>
        <w:pStyle w:val="ListParagraph"/>
        <w:numPr>
          <w:ilvl w:val="1"/>
          <w:numId w:val="5"/>
        </w:numPr>
        <w:jc w:val="both"/>
      </w:pPr>
      <w:r>
        <w:t xml:space="preserve">Remove the volatiles under vacuum and wash the resulting </w:t>
      </w:r>
      <w:r w:rsidR="0079082B">
        <w:t>precipitate with cold hexanes (two washes each with 1</w:t>
      </w:r>
      <w:r>
        <w:t xml:space="preserve">0 mL, </w:t>
      </w:r>
      <w:r w:rsidR="00451D24">
        <w:t>–</w:t>
      </w:r>
      <w:r w:rsidRPr="004B512A">
        <w:t>78°C</w:t>
      </w:r>
      <w:r>
        <w:t>).</w:t>
      </w:r>
      <w:r w:rsidR="008E7DCB">
        <w:t xml:space="preserve"> Filtration should be conducted under N</w:t>
      </w:r>
      <w:r w:rsidR="008E7DCB">
        <w:rPr>
          <w:vertAlign w:val="subscript"/>
        </w:rPr>
        <w:t>2</w:t>
      </w:r>
      <w:r w:rsidR="008E7DCB">
        <w:t xml:space="preserve"> in a glove box. </w:t>
      </w:r>
    </w:p>
    <w:p w14:paraId="0352CA18" w14:textId="77777777" w:rsidR="004B512A" w:rsidRDefault="004B512A" w:rsidP="004B512A">
      <w:pPr>
        <w:pStyle w:val="ListParagraph"/>
        <w:ind w:left="792"/>
        <w:jc w:val="both"/>
      </w:pPr>
    </w:p>
    <w:p w14:paraId="24B78EA9" w14:textId="31E9A6E5" w:rsidR="004B512A" w:rsidRDefault="004B512A" w:rsidP="00816ED1">
      <w:pPr>
        <w:pStyle w:val="ListParagraph"/>
        <w:numPr>
          <w:ilvl w:val="1"/>
          <w:numId w:val="5"/>
        </w:numPr>
        <w:jc w:val="both"/>
      </w:pPr>
      <w:r>
        <w:t>Dry the solid product under vacuum</w:t>
      </w:r>
      <w:r w:rsidR="009121EF">
        <w:t xml:space="preserve"> for 15 minutes</w:t>
      </w:r>
      <w:r>
        <w:t>.</w:t>
      </w:r>
    </w:p>
    <w:p w14:paraId="1A1FAD86" w14:textId="77777777" w:rsidR="004B512A" w:rsidRPr="004B512A" w:rsidRDefault="004B512A" w:rsidP="004B512A">
      <w:pPr>
        <w:pStyle w:val="ListParagraph"/>
        <w:ind w:left="792"/>
        <w:jc w:val="both"/>
      </w:pPr>
    </w:p>
    <w:p w14:paraId="1860D951" w14:textId="3089B11E" w:rsidR="007309A5" w:rsidRDefault="00816ED1" w:rsidP="004B512A">
      <w:pPr>
        <w:pStyle w:val="ListParagraph"/>
        <w:numPr>
          <w:ilvl w:val="1"/>
          <w:numId w:val="5"/>
        </w:numPr>
        <w:jc w:val="both"/>
      </w:pPr>
      <w:r>
        <w:rPr>
          <w:rFonts w:ascii="Cambria" w:hAnsi="Cambria"/>
          <w:bCs/>
        </w:rPr>
        <w:t xml:space="preserve">Measure the </w:t>
      </w:r>
      <w:r w:rsidR="004B512A" w:rsidRPr="004B512A">
        <w:rPr>
          <w:rFonts w:ascii="Cambria" w:hAnsi="Cambria"/>
          <w:bCs/>
        </w:rPr>
        <w:t>IR</w:t>
      </w:r>
      <w:r>
        <w:rPr>
          <w:rFonts w:ascii="Cambria" w:hAnsi="Cambria"/>
          <w:bCs/>
        </w:rPr>
        <w:t xml:space="preserve"> spectrum of the product</w:t>
      </w:r>
      <w:r w:rsidR="004B512A">
        <w:rPr>
          <w:rFonts w:ascii="Cambria" w:hAnsi="Cambria"/>
          <w:bCs/>
        </w:rPr>
        <w:t xml:space="preserve"> in a solution of </w:t>
      </w:r>
      <w:r w:rsidR="00BC4004">
        <w:rPr>
          <w:rFonts w:ascii="Cambria" w:hAnsi="Cambria"/>
          <w:bCs/>
        </w:rPr>
        <w:t>hexanes</w:t>
      </w:r>
      <w:r>
        <w:rPr>
          <w:rFonts w:ascii="Cambria" w:hAnsi="Cambria"/>
          <w:bCs/>
        </w:rPr>
        <w:t xml:space="preserve">. </w:t>
      </w:r>
    </w:p>
    <w:p w14:paraId="2F66824E" w14:textId="7508F16B" w:rsidR="00467282" w:rsidRDefault="00467282">
      <w:pPr>
        <w:rPr>
          <w:b/>
        </w:rPr>
      </w:pPr>
      <w:r w:rsidRPr="00467282">
        <w:rPr>
          <w:b/>
          <w:sz w:val="28"/>
        </w:rPr>
        <w:t xml:space="preserve">Representative </w:t>
      </w:r>
      <w:commentRangeStart w:id="4"/>
      <w:commentRangeStart w:id="5"/>
      <w:commentRangeStart w:id="6"/>
      <w:r w:rsidRPr="00467282">
        <w:rPr>
          <w:b/>
          <w:sz w:val="28"/>
        </w:rPr>
        <w:t>Result</w:t>
      </w:r>
      <w:r w:rsidR="003E02E7">
        <w:rPr>
          <w:b/>
          <w:sz w:val="28"/>
        </w:rPr>
        <w:t>s</w:t>
      </w:r>
      <w:commentRangeEnd w:id="4"/>
      <w:r w:rsidR="003F44CE">
        <w:rPr>
          <w:rStyle w:val="CommentReference"/>
        </w:rPr>
        <w:commentReference w:id="4"/>
      </w:r>
      <w:commentRangeEnd w:id="5"/>
      <w:r w:rsidR="00BC4004">
        <w:rPr>
          <w:rStyle w:val="CommentReference"/>
        </w:rPr>
        <w:commentReference w:id="5"/>
      </w:r>
      <w:commentRangeEnd w:id="6"/>
      <w:r w:rsidR="00EF21B7">
        <w:rPr>
          <w:rStyle w:val="CommentReference"/>
        </w:rPr>
        <w:commentReference w:id="6"/>
      </w:r>
      <w:r w:rsidR="00E1262F">
        <w:rPr>
          <w:b/>
          <w:sz w:val="28"/>
        </w:rPr>
        <w:t>:</w:t>
      </w:r>
      <w:r>
        <w:rPr>
          <w:b/>
        </w:rPr>
        <w:t xml:space="preserve"> </w:t>
      </w:r>
    </w:p>
    <w:p w14:paraId="7CB4862B" w14:textId="348C1CD4" w:rsidR="009121EF" w:rsidRDefault="009121EF">
      <w:r>
        <w:t>IR spectrum will be provided on the day of filming.</w:t>
      </w:r>
    </w:p>
    <w:p w14:paraId="4192AC45" w14:textId="602ED17D" w:rsidR="0000203B" w:rsidRDefault="00020CC7">
      <w:r>
        <w:t>Solution IR in saturated hydrocarbon (cm</w:t>
      </w:r>
      <w:r>
        <w:rPr>
          <w:vertAlign w:val="superscript"/>
        </w:rPr>
        <w:t>-1</w:t>
      </w:r>
      <w:r>
        <w:t>): 2049 (s), 1965 (</w:t>
      </w:r>
      <w:proofErr w:type="spellStart"/>
      <w:r>
        <w:t>vs</w:t>
      </w:r>
      <w:proofErr w:type="spellEnd"/>
      <w:r>
        <w:t>), 1948 (</w:t>
      </w:r>
      <w:proofErr w:type="spellStart"/>
      <w:r>
        <w:t>vs</w:t>
      </w:r>
      <w:proofErr w:type="spellEnd"/>
      <w:r>
        <w:t xml:space="preserve">), </w:t>
      </w:r>
      <w:proofErr w:type="gramStart"/>
      <w:r>
        <w:t>1941</w:t>
      </w:r>
      <w:proofErr w:type="gramEnd"/>
      <w:r w:rsidR="004853FB">
        <w:t>*</w:t>
      </w:r>
      <w:r>
        <w:t xml:space="preserve"> (</w:t>
      </w:r>
      <w:proofErr w:type="spellStart"/>
      <w:r>
        <w:t>sh</w:t>
      </w:r>
      <w:proofErr w:type="spellEnd"/>
      <w:r>
        <w:t>).</w:t>
      </w:r>
      <w:r w:rsidR="00022C9A">
        <w:rPr>
          <w:rStyle w:val="EndnoteReference"/>
        </w:rPr>
        <w:endnoteReference w:id="3"/>
      </w:r>
    </w:p>
    <w:p w14:paraId="78107E40" w14:textId="385B2D14" w:rsidR="00020CC7" w:rsidRPr="00020CC7" w:rsidRDefault="004853FB">
      <w:r>
        <w:lastRenderedPageBreak/>
        <w:t>*</w:t>
      </w:r>
      <w:r w:rsidR="00020CC7">
        <w:t>The resonance at 1941 cm</w:t>
      </w:r>
      <w:r w:rsidR="00020CC7">
        <w:rPr>
          <w:vertAlign w:val="superscript"/>
        </w:rPr>
        <w:t>-1</w:t>
      </w:r>
      <w:r w:rsidR="00020CC7">
        <w:t xml:space="preserve"> can only be seen under high-resolution conditions.</w:t>
      </w:r>
      <w:r>
        <w:t xml:space="preserve"> Therefore, only 3 of the 4 resonances may be observed under certain conditions.</w:t>
      </w:r>
    </w:p>
    <w:p w14:paraId="12D66DFA" w14:textId="020E9F76" w:rsidR="009311DE" w:rsidRDefault="009311DE" w:rsidP="009311DE">
      <w:r>
        <w:rPr>
          <w:b/>
          <w:sz w:val="28"/>
        </w:rPr>
        <w:t>Summary</w:t>
      </w:r>
      <w:r w:rsidR="00E1262F">
        <w:rPr>
          <w:b/>
          <w:sz w:val="28"/>
        </w:rPr>
        <w:t>:</w:t>
      </w:r>
      <w:r>
        <w:rPr>
          <w:b/>
          <w:sz w:val="28"/>
        </w:rPr>
        <w:t xml:space="preserve"> </w:t>
      </w:r>
    </w:p>
    <w:p w14:paraId="1FE96D52" w14:textId="5EF794AB" w:rsidR="009F3FE2" w:rsidRPr="00040A27" w:rsidRDefault="00306ACD" w:rsidP="00040A27">
      <w:pPr>
        <w:jc w:val="both"/>
      </w:pPr>
      <w:r>
        <w:t>In this video, we learned</w:t>
      </w:r>
      <w:r w:rsidR="00040A27">
        <w:t xml:space="preserve"> how to use group theory to predict the number of IR active vibrational modes in a molecule. We synthesized the molecule </w:t>
      </w:r>
      <w:proofErr w:type="gramStart"/>
      <w:r w:rsidR="00040A27">
        <w:t>Mo(</w:t>
      </w:r>
      <w:proofErr w:type="gramEnd"/>
      <w:r w:rsidR="00040A27">
        <w:t>CO)</w:t>
      </w:r>
      <w:r w:rsidR="00040A27">
        <w:rPr>
          <w:vertAlign w:val="subscript"/>
        </w:rPr>
        <w:t>4</w:t>
      </w:r>
      <w:r w:rsidR="00040A27">
        <w:t>[P(</w:t>
      </w:r>
      <w:proofErr w:type="spellStart"/>
      <w:r w:rsidR="00040A27">
        <w:t>OPh</w:t>
      </w:r>
      <w:proofErr w:type="spellEnd"/>
      <w:r w:rsidR="00040A27">
        <w:t>)</w:t>
      </w:r>
      <w:r w:rsidR="00040A27">
        <w:rPr>
          <w:vertAlign w:val="subscript"/>
        </w:rPr>
        <w:t>3</w:t>
      </w:r>
      <w:r w:rsidR="00040A27">
        <w:t>]</w:t>
      </w:r>
      <w:r w:rsidR="00040A27">
        <w:rPr>
          <w:vertAlign w:val="subscript"/>
        </w:rPr>
        <w:t>2</w:t>
      </w:r>
      <w:r w:rsidR="00040A27">
        <w:t xml:space="preserve"> and used IR to determine which isomer was isolated. We observed that the product had three C–O vibrations in its IR spectrum, which is consistent with the </w:t>
      </w:r>
      <w:proofErr w:type="spellStart"/>
      <w:r w:rsidR="00040A27">
        <w:rPr>
          <w:i/>
        </w:rPr>
        <w:t>cis</w:t>
      </w:r>
      <w:proofErr w:type="spellEnd"/>
      <w:r w:rsidR="00040A27">
        <w:t xml:space="preserve">-isomer. </w:t>
      </w:r>
    </w:p>
    <w:p w14:paraId="3D8EA6A1" w14:textId="2F2E3D0E" w:rsidR="00FA09BD" w:rsidRDefault="009311DE" w:rsidP="00FA09BD">
      <w:r w:rsidRPr="0051701C">
        <w:rPr>
          <w:b/>
          <w:sz w:val="28"/>
        </w:rPr>
        <w:t>Applications</w:t>
      </w:r>
      <w:r w:rsidR="00FA09BD">
        <w:t>:</w:t>
      </w:r>
    </w:p>
    <w:p w14:paraId="7BDA8190" w14:textId="5B2E6A13" w:rsidR="004A4DA4" w:rsidRDefault="004A4DA4" w:rsidP="00D5798D">
      <w:pPr>
        <w:jc w:val="both"/>
      </w:pPr>
      <w:r>
        <w:t xml:space="preserve">Group theory is a powerful tool that is used by chemists to not only </w:t>
      </w:r>
      <w:proofErr w:type="gramStart"/>
      <w:r>
        <w:t>predict</w:t>
      </w:r>
      <w:proofErr w:type="gramEnd"/>
      <w:r>
        <w:t xml:space="preserve"> IR active vibrational modes, but also </w:t>
      </w:r>
      <w:r w:rsidRPr="004A4DA4">
        <w:t>vibrational, rotational, and other low-frequency modes</w:t>
      </w:r>
      <w:r>
        <w:t xml:space="preserve"> observed in Raman spectroscopy.</w:t>
      </w:r>
      <w:r w:rsidR="00005D97">
        <w:t xml:space="preserve"> Additionally, group theory is </w:t>
      </w:r>
      <w:r w:rsidR="006823EE">
        <w:t>implemented in molecular orbital (MO) theory, which is the most widely used model to describe bonding within transition metal complexes</w:t>
      </w:r>
      <w:r w:rsidR="00EB7282">
        <w:t xml:space="preserve">. MO diagrams, </w:t>
      </w:r>
      <w:r w:rsidR="006823EE">
        <w:t>used by</w:t>
      </w:r>
      <w:r w:rsidR="00EB7282">
        <w:t xml:space="preserve"> organic and inorganic chemists,</w:t>
      </w:r>
      <w:r w:rsidR="006823EE">
        <w:t xml:space="preserve"> </w:t>
      </w:r>
      <w:r w:rsidR="00EB7282">
        <w:t xml:space="preserve">can predict and </w:t>
      </w:r>
      <w:r w:rsidR="006823EE">
        <w:t>explain a molecule’s observed reactivity.</w:t>
      </w:r>
      <w:r w:rsidR="00EB7282">
        <w:t xml:space="preserve"> </w:t>
      </w:r>
    </w:p>
    <w:p w14:paraId="1C91FBB5" w14:textId="0E111306" w:rsidR="001C0511" w:rsidRDefault="00CE3188" w:rsidP="00D5798D">
      <w:pPr>
        <w:jc w:val="both"/>
      </w:pPr>
      <w:r>
        <w:t>1</w:t>
      </w:r>
      <w:r w:rsidRPr="00CE3188">
        <w:rPr>
          <w:vertAlign w:val="superscript"/>
        </w:rPr>
        <w:t>st</w:t>
      </w:r>
      <w:r>
        <w:t>, 2</w:t>
      </w:r>
      <w:r w:rsidRPr="00CE3188">
        <w:rPr>
          <w:vertAlign w:val="superscript"/>
        </w:rPr>
        <w:t>nd</w:t>
      </w:r>
      <w:r>
        <w:t>, and 3</w:t>
      </w:r>
      <w:r w:rsidRPr="00CE3188">
        <w:rPr>
          <w:vertAlign w:val="superscript"/>
        </w:rPr>
        <w:t>rd</w:t>
      </w:r>
      <w:r>
        <w:t xml:space="preserve"> </w:t>
      </w:r>
      <w:r w:rsidR="004A4DA4">
        <w:t xml:space="preserve">row </w:t>
      </w:r>
      <w:r w:rsidR="00726547">
        <w:t>m</w:t>
      </w:r>
      <w:r>
        <w:t xml:space="preserve">etal carbonyl complexes are used </w:t>
      </w:r>
      <w:r w:rsidR="00451D24">
        <w:t xml:space="preserve">widely </w:t>
      </w:r>
      <w:r w:rsidR="004A4DA4">
        <w:t xml:space="preserve">in inorganic synthesis as metal precursors for more complex organometallic compounds. </w:t>
      </w:r>
      <w:r w:rsidR="001A0ED9">
        <w:t>Some of the most common types of reactions with m</w:t>
      </w:r>
      <w:r w:rsidR="001326C5">
        <w:t>etal carbonyl complexes include</w:t>
      </w:r>
      <w:r w:rsidR="001A0ED9">
        <w:t xml:space="preserve"> CO ligand substitution, redox at the metal center, and </w:t>
      </w:r>
      <w:proofErr w:type="spellStart"/>
      <w:r w:rsidR="001A0ED9">
        <w:t>nucleophilic</w:t>
      </w:r>
      <w:proofErr w:type="spellEnd"/>
      <w:r w:rsidR="001A0ED9">
        <w:t xml:space="preserve"> attack at the CO unit.</w:t>
      </w:r>
      <w:r w:rsidR="001C0511">
        <w:t xml:space="preserve"> </w:t>
      </w:r>
      <w:r w:rsidR="001A0ED9">
        <w:t xml:space="preserve">Metal carbonyl complexes themselves are widely used in catalysis. For example, </w:t>
      </w:r>
      <w:proofErr w:type="spellStart"/>
      <w:r w:rsidR="001A0ED9">
        <w:t>hydroformylation</w:t>
      </w:r>
      <w:proofErr w:type="spellEnd"/>
      <w:r w:rsidR="001A0ED9">
        <w:t xml:space="preserve">, the industrial production of aldehydes from alkenes, is catalyzed by the metal carbonyl complex </w:t>
      </w:r>
      <w:proofErr w:type="spellStart"/>
      <w:proofErr w:type="gramStart"/>
      <w:r w:rsidR="00B56C06" w:rsidRPr="00B56C06">
        <w:t>HCo</w:t>
      </w:r>
      <w:proofErr w:type="spellEnd"/>
      <w:r w:rsidR="00B56C06" w:rsidRPr="00B56C06">
        <w:t>(</w:t>
      </w:r>
      <w:proofErr w:type="gramEnd"/>
      <w:r w:rsidR="00B56C06" w:rsidRPr="00B56C06">
        <w:t>CO)</w:t>
      </w:r>
      <w:r w:rsidR="00B56C06" w:rsidRPr="00B56C06">
        <w:rPr>
          <w:vertAlign w:val="subscript"/>
        </w:rPr>
        <w:t>3</w:t>
      </w:r>
      <w:r w:rsidR="00B56C06">
        <w:rPr>
          <w:vertAlign w:val="subscript"/>
        </w:rPr>
        <w:t xml:space="preserve"> </w:t>
      </w:r>
      <w:r w:rsidR="00B56C06" w:rsidRPr="00B56C06">
        <w:t>(</w:t>
      </w:r>
      <w:r w:rsidR="00B56C06" w:rsidRPr="00B56C06">
        <w:rPr>
          <w:b/>
        </w:rPr>
        <w:t>Figure</w:t>
      </w:r>
      <w:r w:rsidR="00E23154">
        <w:rPr>
          <w:b/>
        </w:rPr>
        <w:t xml:space="preserve"> 5</w:t>
      </w:r>
      <w:r w:rsidR="00B56C06">
        <w:t xml:space="preserve">). </w:t>
      </w:r>
    </w:p>
    <w:p w14:paraId="4CF7FF1D" w14:textId="45840CC1" w:rsidR="00FA09BD" w:rsidRPr="00FA09BD" w:rsidRDefault="00FA09BD" w:rsidP="009311DE">
      <w:pPr>
        <w:rPr>
          <w:b/>
          <w:sz w:val="28"/>
          <w:szCs w:val="28"/>
        </w:rPr>
      </w:pPr>
      <w:r w:rsidRPr="00FA09BD">
        <w:rPr>
          <w:b/>
          <w:sz w:val="28"/>
          <w:szCs w:val="28"/>
        </w:rPr>
        <w:t>Legend:</w:t>
      </w:r>
    </w:p>
    <w:p w14:paraId="7BF9B248" w14:textId="6BDED22E" w:rsidR="009872C3" w:rsidRDefault="002A53A1" w:rsidP="00D304F5">
      <w:pPr>
        <w:jc w:val="both"/>
      </w:pPr>
      <w:r w:rsidRPr="002A53A1">
        <w:rPr>
          <w:b/>
        </w:rPr>
        <w:t>Figure 1</w:t>
      </w:r>
      <w:r>
        <w:rPr>
          <w:b/>
        </w:rPr>
        <w:t xml:space="preserve">. </w:t>
      </w:r>
      <w:r>
        <w:t xml:space="preserve">The </w:t>
      </w:r>
      <w:proofErr w:type="spellStart"/>
      <w:r>
        <w:t>cis</w:t>
      </w:r>
      <w:proofErr w:type="spellEnd"/>
      <w:r>
        <w:t xml:space="preserve">- and trans-isomers of </w:t>
      </w:r>
      <w:proofErr w:type="gramStart"/>
      <w:r>
        <w:t>Mo(</w:t>
      </w:r>
      <w:proofErr w:type="gramEnd"/>
      <w:r>
        <w:t>CO)</w:t>
      </w:r>
      <w:r>
        <w:rPr>
          <w:vertAlign w:val="subscript"/>
        </w:rPr>
        <w:t>4</w:t>
      </w:r>
      <w:r>
        <w:t>[P(</w:t>
      </w:r>
      <w:proofErr w:type="spellStart"/>
      <w:r>
        <w:t>OPh</w:t>
      </w:r>
      <w:proofErr w:type="spellEnd"/>
      <w:r>
        <w:t>)</w:t>
      </w:r>
      <w:r>
        <w:rPr>
          <w:vertAlign w:val="subscript"/>
        </w:rPr>
        <w:t>3</w:t>
      </w:r>
      <w:r>
        <w:t>]</w:t>
      </w:r>
      <w:r>
        <w:rPr>
          <w:vertAlign w:val="subscript"/>
        </w:rPr>
        <w:t>2</w:t>
      </w:r>
      <w:r>
        <w:t>.</w:t>
      </w:r>
    </w:p>
    <w:p w14:paraId="255BD463" w14:textId="5B6D478B" w:rsidR="003D35C1" w:rsidRPr="008E7DCB" w:rsidRDefault="003D35C1" w:rsidP="00D304F5">
      <w:pPr>
        <w:jc w:val="both"/>
      </w:pPr>
      <w:r w:rsidRPr="008E7DCB">
        <w:rPr>
          <w:b/>
        </w:rPr>
        <w:t>Figure 2.</w:t>
      </w:r>
      <w:r w:rsidRPr="008E7DCB">
        <w:t xml:space="preserve"> Symmetry tree used for point group determination.</w:t>
      </w:r>
    </w:p>
    <w:p w14:paraId="72CF44C9" w14:textId="6F7BEC6A" w:rsidR="005C4EA7" w:rsidRDefault="005C4EA7" w:rsidP="00D304F5">
      <w:pPr>
        <w:jc w:val="both"/>
      </w:pPr>
      <w:r w:rsidRPr="00907C7C">
        <w:rPr>
          <w:b/>
        </w:rPr>
        <w:t>Figure 3.</w:t>
      </w:r>
      <w:r w:rsidRPr="00907C7C">
        <w:t xml:space="preserve"> CO vibrational stretches in </w:t>
      </w:r>
      <w:proofErr w:type="spellStart"/>
      <w:r w:rsidRPr="00907C7C">
        <w:rPr>
          <w:i/>
        </w:rPr>
        <w:t>cis</w:t>
      </w:r>
      <w:proofErr w:type="spellEnd"/>
      <w:r w:rsidRPr="00907C7C">
        <w:t>-</w:t>
      </w:r>
      <w:proofErr w:type="gramStart"/>
      <w:r w:rsidRPr="00907C7C">
        <w:t>Mo(</w:t>
      </w:r>
      <w:proofErr w:type="gramEnd"/>
      <w:r w:rsidRPr="00907C7C">
        <w:t>CO)</w:t>
      </w:r>
      <w:r w:rsidRPr="00907C7C">
        <w:rPr>
          <w:vertAlign w:val="subscript"/>
        </w:rPr>
        <w:t>4</w:t>
      </w:r>
      <w:r w:rsidRPr="00907C7C">
        <w:t>[P(</w:t>
      </w:r>
      <w:proofErr w:type="spellStart"/>
      <w:r w:rsidRPr="00907C7C">
        <w:t>OPh</w:t>
      </w:r>
      <w:proofErr w:type="spellEnd"/>
      <w:r w:rsidRPr="00907C7C">
        <w:t>)</w:t>
      </w:r>
      <w:r w:rsidRPr="00907C7C">
        <w:rPr>
          <w:vertAlign w:val="subscript"/>
        </w:rPr>
        <w:t>3</w:t>
      </w:r>
      <w:r w:rsidRPr="00907C7C">
        <w:t>]</w:t>
      </w:r>
      <w:r w:rsidRPr="00907C7C">
        <w:rPr>
          <w:vertAlign w:val="subscript"/>
        </w:rPr>
        <w:t>2</w:t>
      </w:r>
      <w:r w:rsidRPr="00907C7C">
        <w:t>.</w:t>
      </w:r>
    </w:p>
    <w:p w14:paraId="04897D61" w14:textId="6B21CF1F" w:rsidR="007500BF" w:rsidRPr="007500BF" w:rsidRDefault="00B56C06" w:rsidP="00D304F5">
      <w:pPr>
        <w:jc w:val="both"/>
      </w:pPr>
      <w:r w:rsidRPr="00DD7690">
        <w:rPr>
          <w:b/>
        </w:rPr>
        <w:t>Figure 4.</w:t>
      </w:r>
      <w:r w:rsidRPr="00DD7690">
        <w:t xml:space="preserve"> </w:t>
      </w:r>
      <w:r w:rsidR="007500BF">
        <w:t xml:space="preserve">Synthesis of </w:t>
      </w:r>
      <w:proofErr w:type="gramStart"/>
      <w:r w:rsidR="007500BF">
        <w:t>Mo(</w:t>
      </w:r>
      <w:proofErr w:type="gramEnd"/>
      <w:r w:rsidR="007500BF">
        <w:t>CO)</w:t>
      </w:r>
      <w:r w:rsidR="007500BF" w:rsidRPr="007309A5">
        <w:rPr>
          <w:vertAlign w:val="subscript"/>
        </w:rPr>
        <w:t>4</w:t>
      </w:r>
      <w:r w:rsidR="007500BF">
        <w:t>[P(</w:t>
      </w:r>
      <w:proofErr w:type="spellStart"/>
      <w:r w:rsidR="007500BF">
        <w:t>OPh</w:t>
      </w:r>
      <w:proofErr w:type="spellEnd"/>
      <w:r w:rsidR="007500BF">
        <w:t>)</w:t>
      </w:r>
      <w:r w:rsidR="007500BF" w:rsidRPr="007309A5">
        <w:rPr>
          <w:vertAlign w:val="subscript"/>
        </w:rPr>
        <w:t>3</w:t>
      </w:r>
      <w:r w:rsidR="007500BF">
        <w:t>]</w:t>
      </w:r>
      <w:r w:rsidR="007500BF" w:rsidRPr="007309A5">
        <w:rPr>
          <w:vertAlign w:val="subscript"/>
        </w:rPr>
        <w:t>2</w:t>
      </w:r>
      <w:r w:rsidR="007500BF" w:rsidRPr="007309A5">
        <w:rPr>
          <w:vertAlign w:val="subscript"/>
        </w:rPr>
        <w:softHyphen/>
      </w:r>
      <w:r w:rsidR="007500BF">
        <w:t>.</w:t>
      </w:r>
    </w:p>
    <w:p w14:paraId="7881E4E6" w14:textId="533CAEA2" w:rsidR="00B56C06" w:rsidRPr="00B56C06" w:rsidRDefault="007500BF" w:rsidP="00D304F5">
      <w:pPr>
        <w:jc w:val="both"/>
      </w:pPr>
      <w:r w:rsidRPr="007500BF">
        <w:rPr>
          <w:b/>
        </w:rPr>
        <w:t>Figure 5.</w:t>
      </w:r>
      <w:r>
        <w:t xml:space="preserve"> </w:t>
      </w:r>
      <w:proofErr w:type="spellStart"/>
      <w:r w:rsidR="00B56C06" w:rsidRPr="00DD7690">
        <w:t>Hydroformylation</w:t>
      </w:r>
      <w:proofErr w:type="spellEnd"/>
      <w:r w:rsidR="00B56C06" w:rsidRPr="00DD7690">
        <w:t xml:space="preserve"> by the metal carbonyl complex </w:t>
      </w:r>
      <w:proofErr w:type="spellStart"/>
      <w:proofErr w:type="gramStart"/>
      <w:r w:rsidR="00B56C06" w:rsidRPr="00DD7690">
        <w:t>HCo</w:t>
      </w:r>
      <w:proofErr w:type="spellEnd"/>
      <w:r w:rsidR="00B56C06" w:rsidRPr="00DD7690">
        <w:t>(</w:t>
      </w:r>
      <w:proofErr w:type="gramEnd"/>
      <w:r w:rsidR="00B56C06" w:rsidRPr="00DD7690">
        <w:t>CO)</w:t>
      </w:r>
      <w:r w:rsidR="00B56C06" w:rsidRPr="00DD7690">
        <w:rPr>
          <w:vertAlign w:val="subscript"/>
        </w:rPr>
        <w:t>3</w:t>
      </w:r>
      <w:r w:rsidR="00B56C06" w:rsidRPr="00DD7690">
        <w:t>.</w:t>
      </w:r>
    </w:p>
    <w:p w14:paraId="1900E991" w14:textId="530D2F10" w:rsidR="00D5798D" w:rsidRPr="0024033C" w:rsidRDefault="00D5798D" w:rsidP="009311DE">
      <w:pPr>
        <w:rPr>
          <w:b/>
          <w:sz w:val="28"/>
          <w:szCs w:val="28"/>
        </w:rPr>
      </w:pPr>
      <w:r w:rsidRPr="0024033C">
        <w:rPr>
          <w:b/>
          <w:sz w:val="28"/>
          <w:szCs w:val="28"/>
        </w:rPr>
        <w:t>References</w:t>
      </w:r>
    </w:p>
    <w:sectPr w:rsidR="00D5798D" w:rsidRPr="0024033C" w:rsidSect="000331A6">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elene Kuhn" w:date="2017-02-22T14:20:00Z" w:initials="HK">
    <w:p w14:paraId="546D7E59" w14:textId="77934C55" w:rsidR="0081756F" w:rsidRDefault="0081756F">
      <w:pPr>
        <w:pStyle w:val="CommentText"/>
      </w:pPr>
      <w:r>
        <w:rPr>
          <w:rStyle w:val="CommentReference"/>
        </w:rPr>
        <w:annotationRef/>
      </w:r>
      <w:r>
        <w:t>I am a little rusty on group symmetry and point groups. What exactly does “E” stand for and what do the symmetry labels A</w:t>
      </w:r>
      <w:r w:rsidRPr="00E73267">
        <w:rPr>
          <w:vertAlign w:val="subscript"/>
        </w:rPr>
        <w:t>1</w:t>
      </w:r>
      <w:r>
        <w:t>, A</w:t>
      </w:r>
      <w:r w:rsidRPr="00E73267">
        <w:rPr>
          <w:vertAlign w:val="subscript"/>
        </w:rPr>
        <w:t>2</w:t>
      </w:r>
      <w:r>
        <w:t>, B</w:t>
      </w:r>
      <w:r w:rsidRPr="00E73267">
        <w:rPr>
          <w:vertAlign w:val="subscript"/>
        </w:rPr>
        <w:t>1</w:t>
      </w:r>
      <w:r>
        <w:t xml:space="preserve"> and B</w:t>
      </w:r>
      <w:r w:rsidRPr="00E73267">
        <w:rPr>
          <w:vertAlign w:val="subscript"/>
        </w:rPr>
        <w:t>2</w:t>
      </w:r>
      <w:r>
        <w:t xml:space="preserve"> mean? Should it be explained what 1 and -1 stands for or do you think students will understand this without an issue?</w:t>
      </w:r>
    </w:p>
  </w:comment>
  <w:comment w:id="1" w:author="Tamara Powers" w:date="2017-02-27T11:04:00Z" w:initials="TP">
    <w:p w14:paraId="11B94D52" w14:textId="064D12CC" w:rsidR="0081756F" w:rsidRDefault="0081756F">
      <w:pPr>
        <w:pStyle w:val="CommentText"/>
      </w:pPr>
      <w:r>
        <w:rPr>
          <w:rStyle w:val="CommentReference"/>
        </w:rPr>
        <w:annotationRef/>
      </w:r>
      <w:r>
        <w:t xml:space="preserve">I added “E” to table 1 above and a definition for </w:t>
      </w:r>
      <w:proofErr w:type="spellStart"/>
      <w:r>
        <w:t>Mulliken</w:t>
      </w:r>
      <w:proofErr w:type="spellEnd"/>
      <w:r>
        <w:t xml:space="preserve"> symbols. I do not want to go into explaining what 1 and -1 mean (I would have to go into a discussion of matrices which I believe is beyond the scope of this article). I have tried to provide enough information so that students can use character tables in this exercise. It is not necessary to understand how character tables are generated to be able to use them.</w:t>
      </w:r>
    </w:p>
  </w:comment>
  <w:comment w:id="4" w:author="Helene Kuhn" w:date="2017-02-22T14:23:00Z" w:initials="HK">
    <w:p w14:paraId="5F12D18E" w14:textId="408BB10D" w:rsidR="0081756F" w:rsidRDefault="0081756F">
      <w:pPr>
        <w:pStyle w:val="CommentText"/>
      </w:pPr>
      <w:r>
        <w:rPr>
          <w:rStyle w:val="CommentReference"/>
        </w:rPr>
        <w:annotationRef/>
      </w:r>
      <w:r>
        <w:t xml:space="preserve">Will an IR spectrum be provided on the day of filming? Would it be possible to have an IR of the </w:t>
      </w:r>
      <w:proofErr w:type="spellStart"/>
      <w:r>
        <w:t>cis</w:t>
      </w:r>
      <w:proofErr w:type="spellEnd"/>
      <w:r>
        <w:t xml:space="preserve"> and trans product to compare and validate the calculated C-O vibrational modes?</w:t>
      </w:r>
    </w:p>
  </w:comment>
  <w:comment w:id="5" w:author="Powers, Tamara M" w:date="2017-03-10T15:09:00Z" w:initials="PTM">
    <w:p w14:paraId="1517BB85" w14:textId="3774133F" w:rsidR="0081756F" w:rsidRDefault="0081756F">
      <w:pPr>
        <w:pStyle w:val="CommentText"/>
      </w:pPr>
      <w:r>
        <w:rPr>
          <w:rStyle w:val="CommentReference"/>
        </w:rPr>
        <w:annotationRef/>
      </w:r>
      <w:r>
        <w:t>Yes, an IR will be provided the day of. If we wanted to do a comparison, wouldn’t we have to show the synthesis of the other compound? We could just do a literature comparison here instead.</w:t>
      </w:r>
    </w:p>
  </w:comment>
  <w:comment w:id="6" w:author="Helene Kuhn" w:date="2017-03-23T17:36:00Z" w:initials="HK">
    <w:p w14:paraId="2D5C94E1" w14:textId="5473C2FE" w:rsidR="0081756F" w:rsidRDefault="0081756F">
      <w:pPr>
        <w:pStyle w:val="CommentText"/>
      </w:pPr>
      <w:r>
        <w:rPr>
          <w:rStyle w:val="CommentReference"/>
        </w:rPr>
        <w:annotationRef/>
      </w:r>
      <w:r>
        <w:t>If a literature IR is available, then I think it is a great idea to use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D8A4E1" w15:done="0"/>
  <w15:commentEx w15:paraId="10F850CF" w15:paraIdParent="0CD8A4E1" w15:done="0"/>
  <w15:commentEx w15:paraId="546D7E59" w15:done="0"/>
  <w15:commentEx w15:paraId="11B94D52" w15:done="0"/>
  <w15:commentEx w15:paraId="3DCD9BA4" w15:done="0"/>
  <w15:commentEx w15:paraId="16BBB950" w15:done="0"/>
  <w15:commentEx w15:paraId="272588A1" w15:done="0"/>
  <w15:commentEx w15:paraId="700FBA05" w15:done="0"/>
  <w15:commentEx w15:paraId="6EB252D2" w15:done="0"/>
  <w15:commentEx w15:paraId="52CE80EE" w15:paraIdParent="6EB252D2" w15:done="0"/>
  <w15:commentEx w15:paraId="5F12D18E" w15:done="0"/>
  <w15:commentEx w15:paraId="1517BB85" w15:paraIdParent="5F12D18E" w15:done="0"/>
  <w15:commentEx w15:paraId="132C6A2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4E77EB" w14:textId="77777777" w:rsidR="0081756F" w:rsidRDefault="0081756F" w:rsidP="0041698E">
      <w:pPr>
        <w:spacing w:after="0"/>
      </w:pPr>
      <w:r>
        <w:separator/>
      </w:r>
    </w:p>
  </w:endnote>
  <w:endnote w:type="continuationSeparator" w:id="0">
    <w:p w14:paraId="42702F4E" w14:textId="77777777" w:rsidR="0081756F" w:rsidRDefault="0081756F" w:rsidP="0041698E">
      <w:pPr>
        <w:spacing w:after="0"/>
      </w:pPr>
      <w:r>
        <w:continuationSeparator/>
      </w:r>
    </w:p>
  </w:endnote>
  <w:endnote w:id="1">
    <w:p w14:paraId="34DBE7D3" w14:textId="11134DE2" w:rsidR="0081756F" w:rsidRPr="00F043C1" w:rsidRDefault="0081756F" w:rsidP="00F043C1">
      <w:pPr>
        <w:widowControl w:val="0"/>
        <w:autoSpaceDE w:val="0"/>
        <w:autoSpaceDN w:val="0"/>
        <w:adjustRightInd w:val="0"/>
        <w:spacing w:after="0"/>
        <w:rPr>
          <w:rFonts w:ascii="Tahoma" w:hAnsi="Tahoma" w:cs="Tahoma"/>
          <w:color w:val="131313"/>
          <w:sz w:val="22"/>
          <w:szCs w:val="22"/>
        </w:rPr>
      </w:pPr>
      <w:r>
        <w:rPr>
          <w:rStyle w:val="EndnoteReference"/>
        </w:rPr>
        <w:endnoteRef/>
      </w:r>
      <w:r>
        <w:t xml:space="preserve"> </w:t>
      </w:r>
      <w:proofErr w:type="spellStart"/>
      <w:r>
        <w:t>Fukumoto</w:t>
      </w:r>
      <w:proofErr w:type="spellEnd"/>
      <w:r>
        <w:t xml:space="preserve">, K.; </w:t>
      </w:r>
      <w:proofErr w:type="spellStart"/>
      <w:r>
        <w:t>Nakazawa</w:t>
      </w:r>
      <w:proofErr w:type="spellEnd"/>
      <w:r>
        <w:t xml:space="preserve">, H. </w:t>
      </w:r>
      <w:r w:rsidRPr="00F043C1">
        <w:rPr>
          <w:bCs/>
        </w:rPr>
        <w:t>Geometrical</w:t>
      </w:r>
      <w:r>
        <w:rPr>
          <w:rFonts w:ascii="Tahoma" w:hAnsi="Tahoma" w:cs="Tahoma"/>
          <w:color w:val="131313"/>
          <w:sz w:val="22"/>
          <w:szCs w:val="22"/>
        </w:rPr>
        <w:t xml:space="preserve"> </w:t>
      </w:r>
      <w:r w:rsidRPr="00F043C1">
        <w:rPr>
          <w:bCs/>
        </w:rPr>
        <w:t xml:space="preserve">isomerization of </w:t>
      </w:r>
      <w:proofErr w:type="spellStart"/>
      <w:r w:rsidRPr="00F043C1">
        <w:rPr>
          <w:bCs/>
        </w:rPr>
        <w:t>fac</w:t>
      </w:r>
      <w:proofErr w:type="spellEnd"/>
      <w:r w:rsidRPr="00F043C1">
        <w:rPr>
          <w:bCs/>
        </w:rPr>
        <w:t>/</w:t>
      </w:r>
      <w:proofErr w:type="spellStart"/>
      <w:r w:rsidRPr="00F043C1">
        <w:rPr>
          <w:bCs/>
        </w:rPr>
        <w:t>mer</w:t>
      </w:r>
      <w:proofErr w:type="spellEnd"/>
      <w:r w:rsidRPr="00F043C1">
        <w:rPr>
          <w:bCs/>
        </w:rPr>
        <w:t>-</w:t>
      </w:r>
      <w:proofErr w:type="gramStart"/>
      <w:r w:rsidRPr="00F043C1">
        <w:rPr>
          <w:bCs/>
        </w:rPr>
        <w:t>Mo(</w:t>
      </w:r>
      <w:proofErr w:type="gramEnd"/>
      <w:r w:rsidRPr="00F043C1">
        <w:rPr>
          <w:bCs/>
        </w:rPr>
        <w:t>CO)</w:t>
      </w:r>
      <w:r w:rsidRPr="00F043C1">
        <w:rPr>
          <w:bCs/>
          <w:vertAlign w:val="subscript"/>
        </w:rPr>
        <w:t>3</w:t>
      </w:r>
      <w:r w:rsidRPr="00F043C1">
        <w:rPr>
          <w:bCs/>
        </w:rPr>
        <w:t>(</w:t>
      </w:r>
      <w:proofErr w:type="spellStart"/>
      <w:r w:rsidRPr="00F043C1">
        <w:rPr>
          <w:bCs/>
        </w:rPr>
        <w:t>phosphite</w:t>
      </w:r>
      <w:proofErr w:type="spellEnd"/>
      <w:r w:rsidRPr="00F043C1">
        <w:rPr>
          <w:bCs/>
        </w:rPr>
        <w:t>)</w:t>
      </w:r>
      <w:r w:rsidRPr="00F043C1">
        <w:rPr>
          <w:bCs/>
          <w:vertAlign w:val="subscript"/>
        </w:rPr>
        <w:t>3</w:t>
      </w:r>
      <w:r w:rsidRPr="00F043C1">
        <w:rPr>
          <w:bCs/>
        </w:rPr>
        <w:t xml:space="preserve"> and </w:t>
      </w:r>
      <w:proofErr w:type="spellStart"/>
      <w:r w:rsidRPr="00F043C1">
        <w:rPr>
          <w:bCs/>
        </w:rPr>
        <w:t>cis</w:t>
      </w:r>
      <w:proofErr w:type="spellEnd"/>
      <w:r w:rsidRPr="00F043C1">
        <w:rPr>
          <w:bCs/>
        </w:rPr>
        <w:t>/trans-Mo(CO)</w:t>
      </w:r>
      <w:r w:rsidRPr="00F043C1">
        <w:rPr>
          <w:bCs/>
          <w:vertAlign w:val="subscript"/>
        </w:rPr>
        <w:t>4</w:t>
      </w:r>
      <w:r w:rsidRPr="00F043C1">
        <w:rPr>
          <w:bCs/>
        </w:rPr>
        <w:t>(</w:t>
      </w:r>
      <w:proofErr w:type="spellStart"/>
      <w:r w:rsidRPr="00F043C1">
        <w:rPr>
          <w:bCs/>
        </w:rPr>
        <w:t>phosphite</w:t>
      </w:r>
      <w:proofErr w:type="spellEnd"/>
      <w:r w:rsidRPr="00F043C1">
        <w:rPr>
          <w:bCs/>
        </w:rPr>
        <w:t>)</w:t>
      </w:r>
      <w:r w:rsidRPr="00F043C1">
        <w:rPr>
          <w:bCs/>
          <w:vertAlign w:val="subscript"/>
        </w:rPr>
        <w:t>2</w:t>
      </w:r>
      <w:r w:rsidRPr="00F043C1">
        <w:rPr>
          <w:bCs/>
        </w:rPr>
        <w:t xml:space="preserve"> catalyzed by Me</w:t>
      </w:r>
      <w:r w:rsidRPr="00F043C1">
        <w:rPr>
          <w:bCs/>
          <w:vertAlign w:val="subscript"/>
        </w:rPr>
        <w:t>3</w:t>
      </w:r>
      <w:r w:rsidRPr="00F043C1">
        <w:rPr>
          <w:bCs/>
        </w:rPr>
        <w:t>SiOSO</w:t>
      </w:r>
      <w:r w:rsidRPr="00F043C1">
        <w:rPr>
          <w:bCs/>
          <w:vertAlign w:val="subscript"/>
        </w:rPr>
        <w:t>2</w:t>
      </w:r>
      <w:r w:rsidRPr="00F043C1">
        <w:rPr>
          <w:bCs/>
        </w:rPr>
        <w:t>CF</w:t>
      </w:r>
      <w:r w:rsidRPr="00F043C1">
        <w:rPr>
          <w:bCs/>
          <w:vertAlign w:val="subscript"/>
        </w:rPr>
        <w:t xml:space="preserve">3 </w:t>
      </w:r>
      <w:r w:rsidRPr="00F043C1">
        <w:rPr>
          <w:bCs/>
          <w:i/>
        </w:rPr>
        <w:t xml:space="preserve">J. </w:t>
      </w:r>
      <w:proofErr w:type="spellStart"/>
      <w:r w:rsidRPr="00F043C1">
        <w:rPr>
          <w:bCs/>
          <w:i/>
        </w:rPr>
        <w:t>Organomet</w:t>
      </w:r>
      <w:proofErr w:type="spellEnd"/>
      <w:r w:rsidRPr="00F043C1">
        <w:rPr>
          <w:bCs/>
          <w:i/>
        </w:rPr>
        <w:t xml:space="preserve">. </w:t>
      </w:r>
      <w:proofErr w:type="gramStart"/>
      <w:r w:rsidRPr="00F043C1">
        <w:rPr>
          <w:bCs/>
          <w:i/>
        </w:rPr>
        <w:t>Chem.</w:t>
      </w:r>
      <w:r>
        <w:rPr>
          <w:b/>
          <w:bCs/>
          <w:i/>
        </w:rPr>
        <w:t xml:space="preserve"> </w:t>
      </w:r>
      <w:r>
        <w:rPr>
          <w:b/>
          <w:bCs/>
        </w:rPr>
        <w:t>2008</w:t>
      </w:r>
      <w:r>
        <w:rPr>
          <w:bCs/>
        </w:rPr>
        <w:t xml:space="preserve">, </w:t>
      </w:r>
      <w:r>
        <w:rPr>
          <w:bCs/>
          <w:i/>
        </w:rPr>
        <w:t>693</w:t>
      </w:r>
      <w:r>
        <w:rPr>
          <w:bCs/>
        </w:rPr>
        <w:t>, 1968-1974.</w:t>
      </w:r>
      <w:proofErr w:type="gramEnd"/>
      <w:r>
        <w:rPr>
          <w:b/>
          <w:bCs/>
          <w:vertAlign w:val="subscript"/>
        </w:rPr>
        <w:t xml:space="preserve"> </w:t>
      </w:r>
    </w:p>
  </w:endnote>
  <w:endnote w:id="2">
    <w:p w14:paraId="0BBDB3BB" w14:textId="0DCB1937" w:rsidR="0081756F" w:rsidRPr="0094392E" w:rsidRDefault="0081756F">
      <w:pPr>
        <w:pStyle w:val="EndnoteText"/>
      </w:pPr>
      <w:r>
        <w:rPr>
          <w:rStyle w:val="EndnoteReference"/>
        </w:rPr>
        <w:endnoteRef/>
      </w:r>
      <w:r>
        <w:t xml:space="preserve"> </w:t>
      </w:r>
      <w:proofErr w:type="spellStart"/>
      <w:r>
        <w:t>Darensbourg</w:t>
      </w:r>
      <w:proofErr w:type="spellEnd"/>
      <w:r>
        <w:t xml:space="preserve">, M. Y.; Magdalena, P.; </w:t>
      </w:r>
      <w:proofErr w:type="spellStart"/>
      <w:r>
        <w:t>Houliston</w:t>
      </w:r>
      <w:proofErr w:type="spellEnd"/>
      <w:r>
        <w:t xml:space="preserve">, S. A.; Kidwell, K. P.; Spencer, D.; </w:t>
      </w:r>
      <w:proofErr w:type="spellStart"/>
      <w:r>
        <w:t>Chojnacki</w:t>
      </w:r>
      <w:proofErr w:type="spellEnd"/>
      <w:r>
        <w:t xml:space="preserve">, S. S.; </w:t>
      </w:r>
      <w:proofErr w:type="spellStart"/>
      <w:r>
        <w:t>Reibenspies</w:t>
      </w:r>
      <w:proofErr w:type="spellEnd"/>
      <w:r>
        <w:t>, J. H.</w:t>
      </w:r>
      <w:r w:rsidRPr="0094392E">
        <w:rPr>
          <w:b/>
          <w:bCs/>
        </w:rPr>
        <w:t xml:space="preserve"> </w:t>
      </w:r>
      <w:proofErr w:type="spellStart"/>
      <w:r w:rsidRPr="0094392E">
        <w:rPr>
          <w:bCs/>
        </w:rPr>
        <w:t>Stereochemical</w:t>
      </w:r>
      <w:proofErr w:type="spellEnd"/>
      <w:r w:rsidRPr="0094392E">
        <w:rPr>
          <w:bCs/>
        </w:rPr>
        <w:t xml:space="preserve"> </w:t>
      </w:r>
      <w:proofErr w:type="spellStart"/>
      <w:r w:rsidRPr="0094392E">
        <w:rPr>
          <w:bCs/>
        </w:rPr>
        <w:t>nonrigidity</w:t>
      </w:r>
      <w:proofErr w:type="spellEnd"/>
      <w:r w:rsidRPr="0094392E">
        <w:rPr>
          <w:bCs/>
        </w:rPr>
        <w:t xml:space="preserve"> in </w:t>
      </w:r>
      <w:proofErr w:type="spellStart"/>
      <w:r w:rsidRPr="0094392E">
        <w:rPr>
          <w:bCs/>
        </w:rPr>
        <w:t>heterobimetallic</w:t>
      </w:r>
      <w:proofErr w:type="spellEnd"/>
      <w:r w:rsidRPr="0094392E">
        <w:rPr>
          <w:bCs/>
        </w:rPr>
        <w:t xml:space="preserve"> complexes containing the bent </w:t>
      </w:r>
      <w:proofErr w:type="spellStart"/>
      <w:r w:rsidRPr="0094392E">
        <w:rPr>
          <w:bCs/>
        </w:rPr>
        <w:t>metallocene-thiolate</w:t>
      </w:r>
      <w:proofErr w:type="spellEnd"/>
      <w:r w:rsidRPr="0094392E">
        <w:rPr>
          <w:bCs/>
        </w:rPr>
        <w:t xml:space="preserve"> fragment</w:t>
      </w:r>
      <w:r>
        <w:rPr>
          <w:bCs/>
        </w:rPr>
        <w:t xml:space="preserve">. </w:t>
      </w:r>
      <w:proofErr w:type="spellStart"/>
      <w:r>
        <w:rPr>
          <w:bCs/>
          <w:i/>
        </w:rPr>
        <w:t>Inorg</w:t>
      </w:r>
      <w:proofErr w:type="spellEnd"/>
      <w:r>
        <w:rPr>
          <w:bCs/>
          <w:i/>
        </w:rPr>
        <w:t xml:space="preserve">. </w:t>
      </w:r>
      <w:proofErr w:type="gramStart"/>
      <w:r>
        <w:rPr>
          <w:bCs/>
          <w:i/>
        </w:rPr>
        <w:t>Chem.</w:t>
      </w:r>
      <w:r>
        <w:rPr>
          <w:bCs/>
        </w:rPr>
        <w:t xml:space="preserve"> </w:t>
      </w:r>
      <w:r>
        <w:rPr>
          <w:b/>
          <w:bCs/>
        </w:rPr>
        <w:t>1992</w:t>
      </w:r>
      <w:r>
        <w:rPr>
          <w:bCs/>
        </w:rPr>
        <w:t xml:space="preserve">, </w:t>
      </w:r>
      <w:r>
        <w:rPr>
          <w:bCs/>
          <w:i/>
        </w:rPr>
        <w:t>31</w:t>
      </w:r>
      <w:r>
        <w:rPr>
          <w:bCs/>
        </w:rPr>
        <w:t>, 1487-1493.</w:t>
      </w:r>
      <w:proofErr w:type="gramEnd"/>
    </w:p>
  </w:endnote>
  <w:endnote w:id="3">
    <w:p w14:paraId="58161B95" w14:textId="6BDBC181" w:rsidR="0081756F" w:rsidRPr="00907C7C" w:rsidRDefault="0081756F">
      <w:pPr>
        <w:pStyle w:val="EndnoteText"/>
      </w:pPr>
      <w:r>
        <w:rPr>
          <w:rStyle w:val="EndnoteReference"/>
        </w:rPr>
        <w:endnoteRef/>
      </w:r>
      <w:r>
        <w:t xml:space="preserve"> </w:t>
      </w:r>
      <w:proofErr w:type="spellStart"/>
      <w:r>
        <w:t>Darensbourg</w:t>
      </w:r>
      <w:proofErr w:type="spellEnd"/>
      <w:r>
        <w:t xml:space="preserve">, M. Y.; </w:t>
      </w:r>
      <w:proofErr w:type="spellStart"/>
      <w:r>
        <w:t>Darensbourg</w:t>
      </w:r>
      <w:proofErr w:type="spellEnd"/>
      <w:r>
        <w:t xml:space="preserve">, D. J. Infrared Determination of Stereochemistry in Metal Complexes. </w:t>
      </w:r>
      <w:proofErr w:type="gramStart"/>
      <w:r>
        <w:rPr>
          <w:i/>
        </w:rPr>
        <w:t>J. Chem. Ed.</w:t>
      </w:r>
      <w:r>
        <w:t xml:space="preserve"> </w:t>
      </w:r>
      <w:r>
        <w:rPr>
          <w:b/>
        </w:rPr>
        <w:t>1970</w:t>
      </w:r>
      <w:r>
        <w:t xml:space="preserve">, </w:t>
      </w:r>
      <w:r>
        <w:rPr>
          <w:i/>
        </w:rPr>
        <w:t>47</w:t>
      </w:r>
      <w:r>
        <w:t>, 33-35.</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C79EC" w14:textId="77777777" w:rsidR="0081756F" w:rsidRDefault="0081756F" w:rsidP="0041698E">
      <w:pPr>
        <w:spacing w:after="0"/>
      </w:pPr>
      <w:r>
        <w:separator/>
      </w:r>
    </w:p>
  </w:footnote>
  <w:footnote w:type="continuationSeparator" w:id="0">
    <w:p w14:paraId="28CED34E" w14:textId="77777777" w:rsidR="0081756F" w:rsidRDefault="0081756F" w:rsidP="0041698E">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77B2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C980949"/>
    <w:multiLevelType w:val="hybridMultilevel"/>
    <w:tmpl w:val="B4DC0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B038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0BF037D"/>
    <w:multiLevelType w:val="multilevel"/>
    <w:tmpl w:val="888E30C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0D16C3B"/>
    <w:multiLevelType w:val="multilevel"/>
    <w:tmpl w:val="0C98952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686401E"/>
    <w:multiLevelType w:val="multilevel"/>
    <w:tmpl w:val="FC12F4D0"/>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 w:numId="2">
    <w:abstractNumId w:val="4"/>
  </w:num>
  <w:num w:numId="3">
    <w:abstractNumId w:val="5"/>
  </w:num>
  <w:num w:numId="4">
    <w:abstractNumId w:val="1"/>
  </w:num>
  <w:num w:numId="5">
    <w:abstractNumId w:val="2"/>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wers, Tamara M">
    <w15:presenceInfo w15:providerId="AD" w15:userId="S-1-5-21-1167378736-2199707310-2242153877-4238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17F3"/>
    <w:rsid w:val="0000203B"/>
    <w:rsid w:val="00005D97"/>
    <w:rsid w:val="0000731A"/>
    <w:rsid w:val="00020CC7"/>
    <w:rsid w:val="00021697"/>
    <w:rsid w:val="00022C9A"/>
    <w:rsid w:val="00031C8C"/>
    <w:rsid w:val="000331A6"/>
    <w:rsid w:val="00040633"/>
    <w:rsid w:val="00040A27"/>
    <w:rsid w:val="00044BF6"/>
    <w:rsid w:val="000512AE"/>
    <w:rsid w:val="00053442"/>
    <w:rsid w:val="000550AD"/>
    <w:rsid w:val="00055951"/>
    <w:rsid w:val="00071CE2"/>
    <w:rsid w:val="00072163"/>
    <w:rsid w:val="00073F81"/>
    <w:rsid w:val="0008151C"/>
    <w:rsid w:val="00082581"/>
    <w:rsid w:val="000920FB"/>
    <w:rsid w:val="00094FDA"/>
    <w:rsid w:val="000A4FB1"/>
    <w:rsid w:val="000A5A24"/>
    <w:rsid w:val="000B1046"/>
    <w:rsid w:val="000B6A03"/>
    <w:rsid w:val="000C0CA9"/>
    <w:rsid w:val="000D0405"/>
    <w:rsid w:val="00102FEA"/>
    <w:rsid w:val="00105021"/>
    <w:rsid w:val="00111DE3"/>
    <w:rsid w:val="00122ABE"/>
    <w:rsid w:val="0013124C"/>
    <w:rsid w:val="001326C5"/>
    <w:rsid w:val="001828CA"/>
    <w:rsid w:val="00182CC8"/>
    <w:rsid w:val="001A0ED9"/>
    <w:rsid w:val="001A4AD7"/>
    <w:rsid w:val="001B0243"/>
    <w:rsid w:val="001C0511"/>
    <w:rsid w:val="001D4599"/>
    <w:rsid w:val="002005C9"/>
    <w:rsid w:val="00207F6E"/>
    <w:rsid w:val="002146DA"/>
    <w:rsid w:val="0024033C"/>
    <w:rsid w:val="00251CCF"/>
    <w:rsid w:val="00297001"/>
    <w:rsid w:val="002A200E"/>
    <w:rsid w:val="002A53A1"/>
    <w:rsid w:val="002C57A5"/>
    <w:rsid w:val="002D6603"/>
    <w:rsid w:val="00306ACD"/>
    <w:rsid w:val="003179AD"/>
    <w:rsid w:val="0032412D"/>
    <w:rsid w:val="00350564"/>
    <w:rsid w:val="00350D45"/>
    <w:rsid w:val="00357F04"/>
    <w:rsid w:val="00362BBB"/>
    <w:rsid w:val="003722EC"/>
    <w:rsid w:val="00372886"/>
    <w:rsid w:val="00375A44"/>
    <w:rsid w:val="00383250"/>
    <w:rsid w:val="00392018"/>
    <w:rsid w:val="003A2A4B"/>
    <w:rsid w:val="003C027B"/>
    <w:rsid w:val="003C0E34"/>
    <w:rsid w:val="003C2014"/>
    <w:rsid w:val="003D35C1"/>
    <w:rsid w:val="003E02E7"/>
    <w:rsid w:val="003E36BB"/>
    <w:rsid w:val="003F1E5F"/>
    <w:rsid w:val="003F44CE"/>
    <w:rsid w:val="003F4978"/>
    <w:rsid w:val="003F547A"/>
    <w:rsid w:val="0040304C"/>
    <w:rsid w:val="00407B4B"/>
    <w:rsid w:val="0041698E"/>
    <w:rsid w:val="004221BF"/>
    <w:rsid w:val="0042360B"/>
    <w:rsid w:val="0042773C"/>
    <w:rsid w:val="00431BC3"/>
    <w:rsid w:val="00433DCF"/>
    <w:rsid w:val="004463B6"/>
    <w:rsid w:val="00451D24"/>
    <w:rsid w:val="004636D1"/>
    <w:rsid w:val="00467282"/>
    <w:rsid w:val="004759EA"/>
    <w:rsid w:val="0048117F"/>
    <w:rsid w:val="004853FB"/>
    <w:rsid w:val="004A1058"/>
    <w:rsid w:val="004A1B00"/>
    <w:rsid w:val="004A4DA4"/>
    <w:rsid w:val="004A795A"/>
    <w:rsid w:val="004B0899"/>
    <w:rsid w:val="004B512A"/>
    <w:rsid w:val="004C6470"/>
    <w:rsid w:val="004D0E66"/>
    <w:rsid w:val="00505E72"/>
    <w:rsid w:val="0051701C"/>
    <w:rsid w:val="00540E84"/>
    <w:rsid w:val="005525A0"/>
    <w:rsid w:val="005546C8"/>
    <w:rsid w:val="00557594"/>
    <w:rsid w:val="0056046C"/>
    <w:rsid w:val="00560984"/>
    <w:rsid w:val="00564678"/>
    <w:rsid w:val="00582834"/>
    <w:rsid w:val="00583BBA"/>
    <w:rsid w:val="00587541"/>
    <w:rsid w:val="005959B5"/>
    <w:rsid w:val="005A0545"/>
    <w:rsid w:val="005A6119"/>
    <w:rsid w:val="005C4EA7"/>
    <w:rsid w:val="005D7D90"/>
    <w:rsid w:val="005E2153"/>
    <w:rsid w:val="0060055D"/>
    <w:rsid w:val="00605288"/>
    <w:rsid w:val="00634B09"/>
    <w:rsid w:val="00640472"/>
    <w:rsid w:val="0064529A"/>
    <w:rsid w:val="00681DE9"/>
    <w:rsid w:val="006823EE"/>
    <w:rsid w:val="00690DEA"/>
    <w:rsid w:val="006912C2"/>
    <w:rsid w:val="00697A34"/>
    <w:rsid w:val="006A6A03"/>
    <w:rsid w:val="006B073D"/>
    <w:rsid w:val="006C493D"/>
    <w:rsid w:val="006C6A7C"/>
    <w:rsid w:val="006D4D89"/>
    <w:rsid w:val="006E76F5"/>
    <w:rsid w:val="006F1EAE"/>
    <w:rsid w:val="006F740D"/>
    <w:rsid w:val="00701418"/>
    <w:rsid w:val="00726547"/>
    <w:rsid w:val="007309A5"/>
    <w:rsid w:val="00730DFB"/>
    <w:rsid w:val="007407C0"/>
    <w:rsid w:val="00740DB0"/>
    <w:rsid w:val="00742836"/>
    <w:rsid w:val="007463AA"/>
    <w:rsid w:val="00750056"/>
    <w:rsid w:val="007500BF"/>
    <w:rsid w:val="00754313"/>
    <w:rsid w:val="00757890"/>
    <w:rsid w:val="00760C9B"/>
    <w:rsid w:val="007635E4"/>
    <w:rsid w:val="00771823"/>
    <w:rsid w:val="00784E6D"/>
    <w:rsid w:val="0079082B"/>
    <w:rsid w:val="00794A83"/>
    <w:rsid w:val="007A498B"/>
    <w:rsid w:val="007A6FDA"/>
    <w:rsid w:val="007B19B1"/>
    <w:rsid w:val="007D1548"/>
    <w:rsid w:val="007D24CA"/>
    <w:rsid w:val="007E357D"/>
    <w:rsid w:val="007E3C62"/>
    <w:rsid w:val="007F3E1C"/>
    <w:rsid w:val="007F4AD5"/>
    <w:rsid w:val="007F55C8"/>
    <w:rsid w:val="008027CA"/>
    <w:rsid w:val="00816ED1"/>
    <w:rsid w:val="0081756F"/>
    <w:rsid w:val="00821F68"/>
    <w:rsid w:val="008222F2"/>
    <w:rsid w:val="00833C67"/>
    <w:rsid w:val="00846ACD"/>
    <w:rsid w:val="00850057"/>
    <w:rsid w:val="008501EB"/>
    <w:rsid w:val="00881C42"/>
    <w:rsid w:val="008944F2"/>
    <w:rsid w:val="00896662"/>
    <w:rsid w:val="008977A7"/>
    <w:rsid w:val="00897AB8"/>
    <w:rsid w:val="008A00D7"/>
    <w:rsid w:val="008A3607"/>
    <w:rsid w:val="008A6CDE"/>
    <w:rsid w:val="008E1DDE"/>
    <w:rsid w:val="008E27B4"/>
    <w:rsid w:val="008E5B9D"/>
    <w:rsid w:val="008E7DCB"/>
    <w:rsid w:val="008F4C66"/>
    <w:rsid w:val="009012FD"/>
    <w:rsid w:val="00903A4F"/>
    <w:rsid w:val="0090446C"/>
    <w:rsid w:val="00907C7C"/>
    <w:rsid w:val="009121EF"/>
    <w:rsid w:val="009209B0"/>
    <w:rsid w:val="00925E0B"/>
    <w:rsid w:val="009311DE"/>
    <w:rsid w:val="0094392E"/>
    <w:rsid w:val="0094485E"/>
    <w:rsid w:val="00973E64"/>
    <w:rsid w:val="009872C3"/>
    <w:rsid w:val="00991F3D"/>
    <w:rsid w:val="009A3C79"/>
    <w:rsid w:val="009C5CD4"/>
    <w:rsid w:val="009E2DAB"/>
    <w:rsid w:val="009F3FE2"/>
    <w:rsid w:val="00A107DB"/>
    <w:rsid w:val="00A10E92"/>
    <w:rsid w:val="00A142EE"/>
    <w:rsid w:val="00A24F6E"/>
    <w:rsid w:val="00A415E6"/>
    <w:rsid w:val="00A417A1"/>
    <w:rsid w:val="00A4321A"/>
    <w:rsid w:val="00A57078"/>
    <w:rsid w:val="00A715F4"/>
    <w:rsid w:val="00A83D23"/>
    <w:rsid w:val="00AA4D44"/>
    <w:rsid w:val="00AA4D71"/>
    <w:rsid w:val="00AB0BBF"/>
    <w:rsid w:val="00AF00FF"/>
    <w:rsid w:val="00AF4B60"/>
    <w:rsid w:val="00B136E3"/>
    <w:rsid w:val="00B3305B"/>
    <w:rsid w:val="00B408E9"/>
    <w:rsid w:val="00B40D23"/>
    <w:rsid w:val="00B46896"/>
    <w:rsid w:val="00B5487D"/>
    <w:rsid w:val="00B54B2F"/>
    <w:rsid w:val="00B56C06"/>
    <w:rsid w:val="00B604D7"/>
    <w:rsid w:val="00B66C46"/>
    <w:rsid w:val="00B67DA1"/>
    <w:rsid w:val="00B823F6"/>
    <w:rsid w:val="00B83CD4"/>
    <w:rsid w:val="00B84DE8"/>
    <w:rsid w:val="00B9099D"/>
    <w:rsid w:val="00B92A74"/>
    <w:rsid w:val="00BC4004"/>
    <w:rsid w:val="00BC78FD"/>
    <w:rsid w:val="00BD6C04"/>
    <w:rsid w:val="00BE0B23"/>
    <w:rsid w:val="00BE1343"/>
    <w:rsid w:val="00C00E20"/>
    <w:rsid w:val="00C1105E"/>
    <w:rsid w:val="00C11B11"/>
    <w:rsid w:val="00C124F6"/>
    <w:rsid w:val="00C141BA"/>
    <w:rsid w:val="00C37736"/>
    <w:rsid w:val="00C41EDD"/>
    <w:rsid w:val="00C44390"/>
    <w:rsid w:val="00C73ADF"/>
    <w:rsid w:val="00C76637"/>
    <w:rsid w:val="00C8343B"/>
    <w:rsid w:val="00CA76BD"/>
    <w:rsid w:val="00CB214F"/>
    <w:rsid w:val="00CB6BD0"/>
    <w:rsid w:val="00CB6EE9"/>
    <w:rsid w:val="00CC4470"/>
    <w:rsid w:val="00CC5316"/>
    <w:rsid w:val="00CE1470"/>
    <w:rsid w:val="00CE3188"/>
    <w:rsid w:val="00CE675B"/>
    <w:rsid w:val="00CF1ADE"/>
    <w:rsid w:val="00CF1DE6"/>
    <w:rsid w:val="00D0033C"/>
    <w:rsid w:val="00D304F5"/>
    <w:rsid w:val="00D5798D"/>
    <w:rsid w:val="00D62DCB"/>
    <w:rsid w:val="00D700D8"/>
    <w:rsid w:val="00D76356"/>
    <w:rsid w:val="00D8445E"/>
    <w:rsid w:val="00DB068F"/>
    <w:rsid w:val="00DB0B36"/>
    <w:rsid w:val="00DB4550"/>
    <w:rsid w:val="00DC16E3"/>
    <w:rsid w:val="00DD1B5E"/>
    <w:rsid w:val="00DD2B35"/>
    <w:rsid w:val="00DD7690"/>
    <w:rsid w:val="00DE20DA"/>
    <w:rsid w:val="00DF38DA"/>
    <w:rsid w:val="00E05207"/>
    <w:rsid w:val="00E1262F"/>
    <w:rsid w:val="00E13596"/>
    <w:rsid w:val="00E23154"/>
    <w:rsid w:val="00E3094A"/>
    <w:rsid w:val="00E344CA"/>
    <w:rsid w:val="00E35B99"/>
    <w:rsid w:val="00E541C6"/>
    <w:rsid w:val="00E62346"/>
    <w:rsid w:val="00E73267"/>
    <w:rsid w:val="00E975FC"/>
    <w:rsid w:val="00EA5AF6"/>
    <w:rsid w:val="00EB7282"/>
    <w:rsid w:val="00EC26A5"/>
    <w:rsid w:val="00ED57B7"/>
    <w:rsid w:val="00EF21B7"/>
    <w:rsid w:val="00EF7002"/>
    <w:rsid w:val="00F0439A"/>
    <w:rsid w:val="00F043C1"/>
    <w:rsid w:val="00F05BA8"/>
    <w:rsid w:val="00F07FBA"/>
    <w:rsid w:val="00F2489A"/>
    <w:rsid w:val="00F427F5"/>
    <w:rsid w:val="00F47D8A"/>
    <w:rsid w:val="00F55D38"/>
    <w:rsid w:val="00F77EE0"/>
    <w:rsid w:val="00F803BA"/>
    <w:rsid w:val="00F844F4"/>
    <w:rsid w:val="00F8499C"/>
    <w:rsid w:val="00F849B0"/>
    <w:rsid w:val="00F87CC6"/>
    <w:rsid w:val="00F931BA"/>
    <w:rsid w:val="00F95F27"/>
    <w:rsid w:val="00FA09BD"/>
    <w:rsid w:val="00FA0D83"/>
    <w:rsid w:val="00FA5800"/>
    <w:rsid w:val="00FC1C9F"/>
    <w:rsid w:val="00FC3409"/>
    <w:rsid w:val="00FD3E7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C1B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semiHidden/>
    <w:unhideWhenUsed/>
    <w:rsid w:val="00D5798D"/>
    <w:pPr>
      <w:spacing w:after="0"/>
    </w:pPr>
  </w:style>
  <w:style w:type="character" w:customStyle="1" w:styleId="FootnoteTextChar">
    <w:name w:val="Footnote Text Char"/>
    <w:basedOn w:val="DefaultParagraphFont"/>
    <w:link w:val="FootnoteText"/>
    <w:uiPriority w:val="99"/>
    <w:semiHidden/>
    <w:rsid w:val="00D5798D"/>
  </w:style>
  <w:style w:type="character" w:styleId="FootnoteReference">
    <w:name w:val="footnote reference"/>
    <w:basedOn w:val="DefaultParagraphFont"/>
    <w:semiHidden/>
    <w:rsid w:val="00D5798D"/>
    <w:rPr>
      <w:rFonts w:ascii="Times" w:hAnsi="Times"/>
      <w:sz w:val="16"/>
      <w:vertAlign w:val="superscript"/>
    </w:rPr>
  </w:style>
  <w:style w:type="table" w:styleId="TableGrid">
    <w:name w:val="Table Grid"/>
    <w:basedOn w:val="TableNormal"/>
    <w:uiPriority w:val="59"/>
    <w:rsid w:val="008944F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4392E"/>
    <w:rPr>
      <w:color w:val="0000FF" w:themeColor="hyperlink"/>
      <w:u w:val="single"/>
    </w:rPr>
  </w:style>
  <w:style w:type="character" w:styleId="FollowedHyperlink">
    <w:name w:val="FollowedHyperlink"/>
    <w:basedOn w:val="DefaultParagraphFont"/>
    <w:uiPriority w:val="99"/>
    <w:semiHidden/>
    <w:unhideWhenUsed/>
    <w:rsid w:val="0094392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PlaceholderText">
    <w:name w:val="Placeholder Text"/>
    <w:basedOn w:val="DefaultParagraphFont"/>
    <w:uiPriority w:val="99"/>
    <w:semiHidden/>
    <w:rsid w:val="00094FDA"/>
    <w:rPr>
      <w:color w:val="808080"/>
    </w:rPr>
  </w:style>
  <w:style w:type="paragraph" w:styleId="EndnoteText">
    <w:name w:val="endnote text"/>
    <w:basedOn w:val="Normal"/>
    <w:link w:val="EndnoteTextChar"/>
    <w:uiPriority w:val="99"/>
    <w:unhideWhenUsed/>
    <w:rsid w:val="0041698E"/>
    <w:pPr>
      <w:spacing w:after="0"/>
    </w:pPr>
  </w:style>
  <w:style w:type="character" w:customStyle="1" w:styleId="EndnoteTextChar">
    <w:name w:val="Endnote Text Char"/>
    <w:basedOn w:val="DefaultParagraphFont"/>
    <w:link w:val="EndnoteText"/>
    <w:uiPriority w:val="99"/>
    <w:rsid w:val="0041698E"/>
  </w:style>
  <w:style w:type="character" w:styleId="EndnoteReference">
    <w:name w:val="endnote reference"/>
    <w:basedOn w:val="DefaultParagraphFont"/>
    <w:uiPriority w:val="99"/>
    <w:unhideWhenUsed/>
    <w:rsid w:val="0041698E"/>
    <w:rPr>
      <w:vertAlign w:val="superscript"/>
    </w:rPr>
  </w:style>
  <w:style w:type="paragraph" w:styleId="ListParagraph">
    <w:name w:val="List Paragraph"/>
    <w:basedOn w:val="Normal"/>
    <w:uiPriority w:val="34"/>
    <w:qFormat/>
    <w:rsid w:val="0041698E"/>
    <w:pPr>
      <w:ind w:left="720"/>
      <w:contextualSpacing/>
    </w:pPr>
  </w:style>
  <w:style w:type="paragraph" w:styleId="NormalWeb">
    <w:name w:val="Normal (Web)"/>
    <w:basedOn w:val="Normal"/>
    <w:uiPriority w:val="99"/>
    <w:semiHidden/>
    <w:unhideWhenUsed/>
    <w:rsid w:val="00CF1ADE"/>
    <w:rPr>
      <w:rFonts w:ascii="Times New Roman" w:hAnsi="Times New Roman" w:cs="Times New Roman"/>
    </w:rPr>
  </w:style>
  <w:style w:type="paragraph" w:styleId="FootnoteText">
    <w:name w:val="footnote text"/>
    <w:basedOn w:val="Normal"/>
    <w:link w:val="FootnoteTextChar"/>
    <w:uiPriority w:val="99"/>
    <w:semiHidden/>
    <w:unhideWhenUsed/>
    <w:rsid w:val="00D5798D"/>
    <w:pPr>
      <w:spacing w:after="0"/>
    </w:pPr>
  </w:style>
  <w:style w:type="character" w:customStyle="1" w:styleId="FootnoteTextChar">
    <w:name w:val="Footnote Text Char"/>
    <w:basedOn w:val="DefaultParagraphFont"/>
    <w:link w:val="FootnoteText"/>
    <w:uiPriority w:val="99"/>
    <w:semiHidden/>
    <w:rsid w:val="00D5798D"/>
  </w:style>
  <w:style w:type="character" w:styleId="FootnoteReference">
    <w:name w:val="footnote reference"/>
    <w:basedOn w:val="DefaultParagraphFont"/>
    <w:semiHidden/>
    <w:rsid w:val="00D5798D"/>
    <w:rPr>
      <w:rFonts w:ascii="Times" w:hAnsi="Times"/>
      <w:sz w:val="16"/>
      <w:vertAlign w:val="superscript"/>
    </w:rPr>
  </w:style>
  <w:style w:type="table" w:styleId="TableGrid">
    <w:name w:val="Table Grid"/>
    <w:basedOn w:val="TableNormal"/>
    <w:uiPriority w:val="59"/>
    <w:rsid w:val="008944F2"/>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4392E"/>
    <w:rPr>
      <w:color w:val="0000FF" w:themeColor="hyperlink"/>
      <w:u w:val="single"/>
    </w:rPr>
  </w:style>
  <w:style w:type="character" w:styleId="FollowedHyperlink">
    <w:name w:val="FollowedHyperlink"/>
    <w:basedOn w:val="DefaultParagraphFont"/>
    <w:uiPriority w:val="99"/>
    <w:semiHidden/>
    <w:unhideWhenUsed/>
    <w:rsid w:val="009439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275017209">
      <w:bodyDiv w:val="1"/>
      <w:marLeft w:val="0"/>
      <w:marRight w:val="0"/>
      <w:marTop w:val="0"/>
      <w:marBottom w:val="0"/>
      <w:divBdr>
        <w:top w:val="none" w:sz="0" w:space="0" w:color="auto"/>
        <w:left w:val="none" w:sz="0" w:space="0" w:color="auto"/>
        <w:bottom w:val="none" w:sz="0" w:space="0" w:color="auto"/>
        <w:right w:val="none" w:sz="0" w:space="0" w:color="auto"/>
      </w:divBdr>
      <w:divsChild>
        <w:div w:id="734931711">
          <w:marLeft w:val="0"/>
          <w:marRight w:val="0"/>
          <w:marTop w:val="0"/>
          <w:marBottom w:val="0"/>
          <w:divBdr>
            <w:top w:val="none" w:sz="0" w:space="0" w:color="auto"/>
            <w:left w:val="none" w:sz="0" w:space="0" w:color="auto"/>
            <w:bottom w:val="none" w:sz="0" w:space="0" w:color="auto"/>
            <w:right w:val="none" w:sz="0" w:space="0" w:color="auto"/>
          </w:divBdr>
          <w:divsChild>
            <w:div w:id="964778111">
              <w:marLeft w:val="0"/>
              <w:marRight w:val="0"/>
              <w:marTop w:val="0"/>
              <w:marBottom w:val="0"/>
              <w:divBdr>
                <w:top w:val="none" w:sz="0" w:space="0" w:color="auto"/>
                <w:left w:val="none" w:sz="0" w:space="0" w:color="auto"/>
                <w:bottom w:val="none" w:sz="0" w:space="0" w:color="auto"/>
                <w:right w:val="none" w:sz="0" w:space="0" w:color="auto"/>
              </w:divBdr>
              <w:divsChild>
                <w:div w:id="117762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462818312">
      <w:bodyDiv w:val="1"/>
      <w:marLeft w:val="0"/>
      <w:marRight w:val="0"/>
      <w:marTop w:val="0"/>
      <w:marBottom w:val="0"/>
      <w:divBdr>
        <w:top w:val="none" w:sz="0" w:space="0" w:color="auto"/>
        <w:left w:val="none" w:sz="0" w:space="0" w:color="auto"/>
        <w:bottom w:val="none" w:sz="0" w:space="0" w:color="auto"/>
        <w:right w:val="none" w:sz="0" w:space="0" w:color="auto"/>
      </w:divBdr>
      <w:divsChild>
        <w:div w:id="1543253573">
          <w:marLeft w:val="0"/>
          <w:marRight w:val="0"/>
          <w:marTop w:val="0"/>
          <w:marBottom w:val="0"/>
          <w:divBdr>
            <w:top w:val="none" w:sz="0" w:space="0" w:color="auto"/>
            <w:left w:val="none" w:sz="0" w:space="0" w:color="auto"/>
            <w:bottom w:val="none" w:sz="0" w:space="0" w:color="auto"/>
            <w:right w:val="none" w:sz="0" w:space="0" w:color="auto"/>
          </w:divBdr>
          <w:divsChild>
            <w:div w:id="801046567">
              <w:marLeft w:val="0"/>
              <w:marRight w:val="0"/>
              <w:marTop w:val="0"/>
              <w:marBottom w:val="0"/>
              <w:divBdr>
                <w:top w:val="none" w:sz="0" w:space="0" w:color="auto"/>
                <w:left w:val="none" w:sz="0" w:space="0" w:color="auto"/>
                <w:bottom w:val="none" w:sz="0" w:space="0" w:color="auto"/>
                <w:right w:val="none" w:sz="0" w:space="0" w:color="auto"/>
              </w:divBdr>
              <w:divsChild>
                <w:div w:id="18223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624432113">
      <w:bodyDiv w:val="1"/>
      <w:marLeft w:val="0"/>
      <w:marRight w:val="0"/>
      <w:marTop w:val="0"/>
      <w:marBottom w:val="0"/>
      <w:divBdr>
        <w:top w:val="none" w:sz="0" w:space="0" w:color="auto"/>
        <w:left w:val="none" w:sz="0" w:space="0" w:color="auto"/>
        <w:bottom w:val="none" w:sz="0" w:space="0" w:color="auto"/>
        <w:right w:val="none" w:sz="0" w:space="0" w:color="auto"/>
      </w:divBdr>
      <w:divsChild>
        <w:div w:id="1936017914">
          <w:marLeft w:val="0"/>
          <w:marRight w:val="0"/>
          <w:marTop w:val="0"/>
          <w:marBottom w:val="0"/>
          <w:divBdr>
            <w:top w:val="none" w:sz="0" w:space="0" w:color="auto"/>
            <w:left w:val="none" w:sz="0" w:space="0" w:color="auto"/>
            <w:bottom w:val="none" w:sz="0" w:space="0" w:color="auto"/>
            <w:right w:val="none" w:sz="0" w:space="0" w:color="auto"/>
          </w:divBdr>
          <w:divsChild>
            <w:div w:id="677540678">
              <w:marLeft w:val="0"/>
              <w:marRight w:val="0"/>
              <w:marTop w:val="0"/>
              <w:marBottom w:val="0"/>
              <w:divBdr>
                <w:top w:val="none" w:sz="0" w:space="0" w:color="auto"/>
                <w:left w:val="none" w:sz="0" w:space="0" w:color="auto"/>
                <w:bottom w:val="none" w:sz="0" w:space="0" w:color="auto"/>
                <w:right w:val="none" w:sz="0" w:space="0" w:color="auto"/>
              </w:divBdr>
              <w:divsChild>
                <w:div w:id="85107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09937">
      <w:bodyDiv w:val="1"/>
      <w:marLeft w:val="0"/>
      <w:marRight w:val="0"/>
      <w:marTop w:val="0"/>
      <w:marBottom w:val="0"/>
      <w:divBdr>
        <w:top w:val="none" w:sz="0" w:space="0" w:color="auto"/>
        <w:left w:val="none" w:sz="0" w:space="0" w:color="auto"/>
        <w:bottom w:val="none" w:sz="0" w:space="0" w:color="auto"/>
        <w:right w:val="none" w:sz="0" w:space="0" w:color="auto"/>
      </w:divBdr>
      <w:divsChild>
        <w:div w:id="455759482">
          <w:marLeft w:val="0"/>
          <w:marRight w:val="0"/>
          <w:marTop w:val="0"/>
          <w:marBottom w:val="0"/>
          <w:divBdr>
            <w:top w:val="none" w:sz="0" w:space="0" w:color="auto"/>
            <w:left w:val="none" w:sz="0" w:space="0" w:color="auto"/>
            <w:bottom w:val="none" w:sz="0" w:space="0" w:color="auto"/>
            <w:right w:val="none" w:sz="0" w:space="0" w:color="auto"/>
          </w:divBdr>
          <w:divsChild>
            <w:div w:id="1515606416">
              <w:marLeft w:val="0"/>
              <w:marRight w:val="0"/>
              <w:marTop w:val="0"/>
              <w:marBottom w:val="0"/>
              <w:divBdr>
                <w:top w:val="none" w:sz="0" w:space="0" w:color="auto"/>
                <w:left w:val="none" w:sz="0" w:space="0" w:color="auto"/>
                <w:bottom w:val="none" w:sz="0" w:space="0" w:color="auto"/>
                <w:right w:val="none" w:sz="0" w:space="0" w:color="auto"/>
              </w:divBdr>
              <w:divsChild>
                <w:div w:id="115575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2950">
      <w:bodyDiv w:val="1"/>
      <w:marLeft w:val="0"/>
      <w:marRight w:val="0"/>
      <w:marTop w:val="0"/>
      <w:marBottom w:val="0"/>
      <w:divBdr>
        <w:top w:val="none" w:sz="0" w:space="0" w:color="auto"/>
        <w:left w:val="none" w:sz="0" w:space="0" w:color="auto"/>
        <w:bottom w:val="none" w:sz="0" w:space="0" w:color="auto"/>
        <w:right w:val="none" w:sz="0" w:space="0" w:color="auto"/>
      </w:divBdr>
      <w:divsChild>
        <w:div w:id="2040356181">
          <w:marLeft w:val="0"/>
          <w:marRight w:val="0"/>
          <w:marTop w:val="0"/>
          <w:marBottom w:val="0"/>
          <w:divBdr>
            <w:top w:val="none" w:sz="0" w:space="0" w:color="auto"/>
            <w:left w:val="none" w:sz="0" w:space="0" w:color="auto"/>
            <w:bottom w:val="none" w:sz="0" w:space="0" w:color="auto"/>
            <w:right w:val="none" w:sz="0" w:space="0" w:color="auto"/>
          </w:divBdr>
          <w:divsChild>
            <w:div w:id="1214194300">
              <w:marLeft w:val="0"/>
              <w:marRight w:val="0"/>
              <w:marTop w:val="0"/>
              <w:marBottom w:val="0"/>
              <w:divBdr>
                <w:top w:val="none" w:sz="0" w:space="0" w:color="auto"/>
                <w:left w:val="none" w:sz="0" w:space="0" w:color="auto"/>
                <w:bottom w:val="none" w:sz="0" w:space="0" w:color="auto"/>
                <w:right w:val="none" w:sz="0" w:space="0" w:color="auto"/>
              </w:divBdr>
              <w:divsChild>
                <w:div w:id="145436730">
                  <w:marLeft w:val="0"/>
                  <w:marRight w:val="0"/>
                  <w:marTop w:val="0"/>
                  <w:marBottom w:val="0"/>
                  <w:divBdr>
                    <w:top w:val="none" w:sz="0" w:space="0" w:color="auto"/>
                    <w:left w:val="none" w:sz="0" w:space="0" w:color="auto"/>
                    <w:bottom w:val="none" w:sz="0" w:space="0" w:color="auto"/>
                    <w:right w:val="none" w:sz="0" w:space="0" w:color="auto"/>
                  </w:divBdr>
                  <w:divsChild>
                    <w:div w:id="44585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044787753">
      <w:bodyDiv w:val="1"/>
      <w:marLeft w:val="0"/>
      <w:marRight w:val="0"/>
      <w:marTop w:val="0"/>
      <w:marBottom w:val="0"/>
      <w:divBdr>
        <w:top w:val="none" w:sz="0" w:space="0" w:color="auto"/>
        <w:left w:val="none" w:sz="0" w:space="0" w:color="auto"/>
        <w:bottom w:val="none" w:sz="0" w:space="0" w:color="auto"/>
        <w:right w:val="none" w:sz="0" w:space="0" w:color="auto"/>
      </w:divBdr>
      <w:divsChild>
        <w:div w:id="1335841502">
          <w:marLeft w:val="0"/>
          <w:marRight w:val="0"/>
          <w:marTop w:val="0"/>
          <w:marBottom w:val="0"/>
          <w:divBdr>
            <w:top w:val="none" w:sz="0" w:space="0" w:color="auto"/>
            <w:left w:val="none" w:sz="0" w:space="0" w:color="auto"/>
            <w:bottom w:val="none" w:sz="0" w:space="0" w:color="auto"/>
            <w:right w:val="none" w:sz="0" w:space="0" w:color="auto"/>
          </w:divBdr>
          <w:divsChild>
            <w:div w:id="1584727689">
              <w:marLeft w:val="0"/>
              <w:marRight w:val="0"/>
              <w:marTop w:val="0"/>
              <w:marBottom w:val="0"/>
              <w:divBdr>
                <w:top w:val="none" w:sz="0" w:space="0" w:color="auto"/>
                <w:left w:val="none" w:sz="0" w:space="0" w:color="auto"/>
                <w:bottom w:val="none" w:sz="0" w:space="0" w:color="auto"/>
                <w:right w:val="none" w:sz="0" w:space="0" w:color="auto"/>
              </w:divBdr>
              <w:divsChild>
                <w:div w:id="34020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364750038">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792826147">
      <w:bodyDiv w:val="1"/>
      <w:marLeft w:val="0"/>
      <w:marRight w:val="0"/>
      <w:marTop w:val="0"/>
      <w:marBottom w:val="0"/>
      <w:divBdr>
        <w:top w:val="none" w:sz="0" w:space="0" w:color="auto"/>
        <w:left w:val="none" w:sz="0" w:space="0" w:color="auto"/>
        <w:bottom w:val="none" w:sz="0" w:space="0" w:color="auto"/>
        <w:right w:val="none" w:sz="0" w:space="0" w:color="auto"/>
      </w:divBdr>
      <w:divsChild>
        <w:div w:id="76362361">
          <w:marLeft w:val="0"/>
          <w:marRight w:val="0"/>
          <w:marTop w:val="0"/>
          <w:marBottom w:val="0"/>
          <w:divBdr>
            <w:top w:val="none" w:sz="0" w:space="0" w:color="auto"/>
            <w:left w:val="none" w:sz="0" w:space="0" w:color="auto"/>
            <w:bottom w:val="none" w:sz="0" w:space="0" w:color="auto"/>
            <w:right w:val="none" w:sz="0" w:space="0" w:color="auto"/>
          </w:divBdr>
          <w:divsChild>
            <w:div w:id="2092655303">
              <w:marLeft w:val="0"/>
              <w:marRight w:val="0"/>
              <w:marTop w:val="0"/>
              <w:marBottom w:val="0"/>
              <w:divBdr>
                <w:top w:val="none" w:sz="0" w:space="0" w:color="auto"/>
                <w:left w:val="none" w:sz="0" w:space="0" w:color="auto"/>
                <w:bottom w:val="none" w:sz="0" w:space="0" w:color="auto"/>
                <w:right w:val="none" w:sz="0" w:space="0" w:color="auto"/>
              </w:divBdr>
              <w:divsChild>
                <w:div w:id="898906049">
                  <w:marLeft w:val="0"/>
                  <w:marRight w:val="0"/>
                  <w:marTop w:val="0"/>
                  <w:marBottom w:val="0"/>
                  <w:divBdr>
                    <w:top w:val="none" w:sz="0" w:space="0" w:color="auto"/>
                    <w:left w:val="none" w:sz="0" w:space="0" w:color="auto"/>
                    <w:bottom w:val="none" w:sz="0" w:space="0" w:color="auto"/>
                    <w:right w:val="none" w:sz="0" w:space="0" w:color="auto"/>
                  </w:divBdr>
                  <w:divsChild>
                    <w:div w:id="109571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9710">
      <w:bodyDiv w:val="1"/>
      <w:marLeft w:val="0"/>
      <w:marRight w:val="0"/>
      <w:marTop w:val="0"/>
      <w:marBottom w:val="0"/>
      <w:divBdr>
        <w:top w:val="none" w:sz="0" w:space="0" w:color="auto"/>
        <w:left w:val="none" w:sz="0" w:space="0" w:color="auto"/>
        <w:bottom w:val="none" w:sz="0" w:space="0" w:color="auto"/>
        <w:right w:val="none" w:sz="0" w:space="0" w:color="auto"/>
      </w:divBdr>
      <w:divsChild>
        <w:div w:id="2069063870">
          <w:marLeft w:val="0"/>
          <w:marRight w:val="0"/>
          <w:marTop w:val="0"/>
          <w:marBottom w:val="0"/>
          <w:divBdr>
            <w:top w:val="none" w:sz="0" w:space="0" w:color="auto"/>
            <w:left w:val="none" w:sz="0" w:space="0" w:color="auto"/>
            <w:bottom w:val="none" w:sz="0" w:space="0" w:color="auto"/>
            <w:right w:val="none" w:sz="0" w:space="0" w:color="auto"/>
          </w:divBdr>
          <w:divsChild>
            <w:div w:id="2122455692">
              <w:marLeft w:val="0"/>
              <w:marRight w:val="0"/>
              <w:marTop w:val="0"/>
              <w:marBottom w:val="0"/>
              <w:divBdr>
                <w:top w:val="none" w:sz="0" w:space="0" w:color="auto"/>
                <w:left w:val="none" w:sz="0" w:space="0" w:color="auto"/>
                <w:bottom w:val="none" w:sz="0" w:space="0" w:color="auto"/>
                <w:right w:val="none" w:sz="0" w:space="0" w:color="auto"/>
              </w:divBdr>
              <w:divsChild>
                <w:div w:id="1588537096">
                  <w:marLeft w:val="0"/>
                  <w:marRight w:val="0"/>
                  <w:marTop w:val="0"/>
                  <w:marBottom w:val="0"/>
                  <w:divBdr>
                    <w:top w:val="none" w:sz="0" w:space="0" w:color="auto"/>
                    <w:left w:val="none" w:sz="0" w:space="0" w:color="auto"/>
                    <w:bottom w:val="none" w:sz="0" w:space="0" w:color="auto"/>
                    <w:right w:val="none" w:sz="0" w:space="0" w:color="auto"/>
                  </w:divBdr>
                  <w:divsChild>
                    <w:div w:id="10287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 w:id="1988901009">
      <w:bodyDiv w:val="1"/>
      <w:marLeft w:val="0"/>
      <w:marRight w:val="0"/>
      <w:marTop w:val="0"/>
      <w:marBottom w:val="0"/>
      <w:divBdr>
        <w:top w:val="none" w:sz="0" w:space="0" w:color="auto"/>
        <w:left w:val="none" w:sz="0" w:space="0" w:color="auto"/>
        <w:bottom w:val="none" w:sz="0" w:space="0" w:color="auto"/>
        <w:right w:val="none" w:sz="0" w:space="0" w:color="auto"/>
      </w:divBdr>
      <w:divsChild>
        <w:div w:id="1506940072">
          <w:marLeft w:val="0"/>
          <w:marRight w:val="0"/>
          <w:marTop w:val="0"/>
          <w:marBottom w:val="0"/>
          <w:divBdr>
            <w:top w:val="none" w:sz="0" w:space="0" w:color="auto"/>
            <w:left w:val="none" w:sz="0" w:space="0" w:color="auto"/>
            <w:bottom w:val="none" w:sz="0" w:space="0" w:color="auto"/>
            <w:right w:val="none" w:sz="0" w:space="0" w:color="auto"/>
          </w:divBdr>
          <w:divsChild>
            <w:div w:id="2082604702">
              <w:marLeft w:val="0"/>
              <w:marRight w:val="0"/>
              <w:marTop w:val="0"/>
              <w:marBottom w:val="0"/>
              <w:divBdr>
                <w:top w:val="none" w:sz="0" w:space="0" w:color="auto"/>
                <w:left w:val="none" w:sz="0" w:space="0" w:color="auto"/>
                <w:bottom w:val="none" w:sz="0" w:space="0" w:color="auto"/>
                <w:right w:val="none" w:sz="0" w:space="0" w:color="auto"/>
              </w:divBdr>
              <w:divsChild>
                <w:div w:id="1982491081">
                  <w:marLeft w:val="0"/>
                  <w:marRight w:val="0"/>
                  <w:marTop w:val="0"/>
                  <w:marBottom w:val="0"/>
                  <w:divBdr>
                    <w:top w:val="none" w:sz="0" w:space="0" w:color="auto"/>
                    <w:left w:val="none" w:sz="0" w:space="0" w:color="auto"/>
                    <w:bottom w:val="none" w:sz="0" w:space="0" w:color="auto"/>
                    <w:right w:val="none" w:sz="0" w:space="0" w:color="auto"/>
                  </w:divBdr>
                  <w:divsChild>
                    <w:div w:id="141728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255588">
      <w:bodyDiv w:val="1"/>
      <w:marLeft w:val="0"/>
      <w:marRight w:val="0"/>
      <w:marTop w:val="0"/>
      <w:marBottom w:val="0"/>
      <w:divBdr>
        <w:top w:val="none" w:sz="0" w:space="0" w:color="auto"/>
        <w:left w:val="none" w:sz="0" w:space="0" w:color="auto"/>
        <w:bottom w:val="none" w:sz="0" w:space="0" w:color="auto"/>
        <w:right w:val="none" w:sz="0" w:space="0" w:color="auto"/>
      </w:divBdr>
      <w:divsChild>
        <w:div w:id="32657957">
          <w:marLeft w:val="0"/>
          <w:marRight w:val="0"/>
          <w:marTop w:val="0"/>
          <w:marBottom w:val="0"/>
          <w:divBdr>
            <w:top w:val="none" w:sz="0" w:space="0" w:color="auto"/>
            <w:left w:val="none" w:sz="0" w:space="0" w:color="auto"/>
            <w:bottom w:val="none" w:sz="0" w:space="0" w:color="auto"/>
            <w:right w:val="none" w:sz="0" w:space="0" w:color="auto"/>
          </w:divBdr>
          <w:divsChild>
            <w:div w:id="1094859797">
              <w:marLeft w:val="0"/>
              <w:marRight w:val="0"/>
              <w:marTop w:val="0"/>
              <w:marBottom w:val="0"/>
              <w:divBdr>
                <w:top w:val="none" w:sz="0" w:space="0" w:color="auto"/>
                <w:left w:val="none" w:sz="0" w:space="0" w:color="auto"/>
                <w:bottom w:val="none" w:sz="0" w:space="0" w:color="auto"/>
                <w:right w:val="none" w:sz="0" w:space="0" w:color="auto"/>
              </w:divBdr>
              <w:divsChild>
                <w:div w:id="11954639">
                  <w:marLeft w:val="0"/>
                  <w:marRight w:val="0"/>
                  <w:marTop w:val="0"/>
                  <w:marBottom w:val="0"/>
                  <w:divBdr>
                    <w:top w:val="none" w:sz="0" w:space="0" w:color="auto"/>
                    <w:left w:val="none" w:sz="0" w:space="0" w:color="auto"/>
                    <w:bottom w:val="none" w:sz="0" w:space="0" w:color="auto"/>
                    <w:right w:val="none" w:sz="0" w:space="0" w:color="auto"/>
                  </w:divBdr>
                  <w:divsChild>
                    <w:div w:id="92631193">
                      <w:marLeft w:val="0"/>
                      <w:marRight w:val="0"/>
                      <w:marTop w:val="0"/>
                      <w:marBottom w:val="0"/>
                      <w:divBdr>
                        <w:top w:val="none" w:sz="0" w:space="0" w:color="auto"/>
                        <w:left w:val="none" w:sz="0" w:space="0" w:color="auto"/>
                        <w:bottom w:val="none" w:sz="0" w:space="0" w:color="auto"/>
                        <w:right w:val="none" w:sz="0" w:space="0" w:color="auto"/>
                      </w:divBdr>
                    </w:div>
                    <w:div w:id="1434402724">
                      <w:marLeft w:val="0"/>
                      <w:marRight w:val="0"/>
                      <w:marTop w:val="0"/>
                      <w:marBottom w:val="0"/>
                      <w:divBdr>
                        <w:top w:val="none" w:sz="0" w:space="0" w:color="auto"/>
                        <w:left w:val="none" w:sz="0" w:space="0" w:color="auto"/>
                        <w:bottom w:val="none" w:sz="0" w:space="0" w:color="auto"/>
                        <w:right w:val="none" w:sz="0" w:space="0" w:color="auto"/>
                      </w:divBdr>
                    </w:div>
                  </w:divsChild>
                </w:div>
                <w:div w:id="1785727081">
                  <w:marLeft w:val="0"/>
                  <w:marRight w:val="0"/>
                  <w:marTop w:val="0"/>
                  <w:marBottom w:val="0"/>
                  <w:divBdr>
                    <w:top w:val="none" w:sz="0" w:space="0" w:color="auto"/>
                    <w:left w:val="none" w:sz="0" w:space="0" w:color="auto"/>
                    <w:bottom w:val="none" w:sz="0" w:space="0" w:color="auto"/>
                    <w:right w:val="none" w:sz="0" w:space="0" w:color="auto"/>
                  </w:divBdr>
                  <w:divsChild>
                    <w:div w:id="1570337496">
                      <w:marLeft w:val="0"/>
                      <w:marRight w:val="0"/>
                      <w:marTop w:val="0"/>
                      <w:marBottom w:val="0"/>
                      <w:divBdr>
                        <w:top w:val="none" w:sz="0" w:space="0" w:color="auto"/>
                        <w:left w:val="none" w:sz="0" w:space="0" w:color="auto"/>
                        <w:bottom w:val="none" w:sz="0" w:space="0" w:color="auto"/>
                        <w:right w:val="none" w:sz="0" w:space="0" w:color="auto"/>
                      </w:divBdr>
                    </w:div>
                    <w:div w:id="161147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34944">
      <w:bodyDiv w:val="1"/>
      <w:marLeft w:val="0"/>
      <w:marRight w:val="0"/>
      <w:marTop w:val="0"/>
      <w:marBottom w:val="0"/>
      <w:divBdr>
        <w:top w:val="none" w:sz="0" w:space="0" w:color="auto"/>
        <w:left w:val="none" w:sz="0" w:space="0" w:color="auto"/>
        <w:bottom w:val="none" w:sz="0" w:space="0" w:color="auto"/>
        <w:right w:val="none" w:sz="0" w:space="0" w:color="auto"/>
      </w:divBdr>
      <w:divsChild>
        <w:div w:id="397366798">
          <w:marLeft w:val="0"/>
          <w:marRight w:val="0"/>
          <w:marTop w:val="0"/>
          <w:marBottom w:val="0"/>
          <w:divBdr>
            <w:top w:val="none" w:sz="0" w:space="0" w:color="auto"/>
            <w:left w:val="none" w:sz="0" w:space="0" w:color="auto"/>
            <w:bottom w:val="none" w:sz="0" w:space="0" w:color="auto"/>
            <w:right w:val="none" w:sz="0" w:space="0" w:color="auto"/>
          </w:divBdr>
          <w:divsChild>
            <w:div w:id="1731148054">
              <w:marLeft w:val="0"/>
              <w:marRight w:val="0"/>
              <w:marTop w:val="0"/>
              <w:marBottom w:val="0"/>
              <w:divBdr>
                <w:top w:val="none" w:sz="0" w:space="0" w:color="auto"/>
                <w:left w:val="none" w:sz="0" w:space="0" w:color="auto"/>
                <w:bottom w:val="none" w:sz="0" w:space="0" w:color="auto"/>
                <w:right w:val="none" w:sz="0" w:space="0" w:color="auto"/>
              </w:divBdr>
              <w:divsChild>
                <w:div w:id="1680430679">
                  <w:marLeft w:val="0"/>
                  <w:marRight w:val="0"/>
                  <w:marTop w:val="0"/>
                  <w:marBottom w:val="0"/>
                  <w:divBdr>
                    <w:top w:val="none" w:sz="0" w:space="0" w:color="auto"/>
                    <w:left w:val="none" w:sz="0" w:space="0" w:color="auto"/>
                    <w:bottom w:val="none" w:sz="0" w:space="0" w:color="auto"/>
                    <w:right w:val="none" w:sz="0" w:space="0" w:color="auto"/>
                  </w:divBdr>
                  <w:divsChild>
                    <w:div w:id="211609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emf"/><Relationship Id="rId20" Type="http://schemas.microsoft.com/office/2011/relationships/commentsExtended" Target="commentsExtended.xml"/><Relationship Id="rId10" Type="http://schemas.openxmlformats.org/officeDocument/2006/relationships/image" Target="media/image2.emf"/><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emf"/><Relationship Id="rId14" Type="http://schemas.openxmlformats.org/officeDocument/2006/relationships/image" Target="media/image6.emf"/><Relationship Id="rId15" Type="http://schemas.openxmlformats.org/officeDocument/2006/relationships/image" Target="media/image7.emf"/><Relationship Id="rId16" Type="http://schemas.openxmlformats.org/officeDocument/2006/relationships/comments" Target="comments.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E2597-912A-0042-B720-58D23A26A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1701</Words>
  <Characters>9698</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11377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Helene Kuhn</cp:lastModifiedBy>
  <cp:revision>4</cp:revision>
  <cp:lastPrinted>2017-02-13T17:48:00Z</cp:lastPrinted>
  <dcterms:created xsi:type="dcterms:W3CDTF">2017-03-23T21:35:00Z</dcterms:created>
  <dcterms:modified xsi:type="dcterms:W3CDTF">2017-03-23T21:44:00Z</dcterms:modified>
</cp:coreProperties>
</file>